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rsidR="003E4CCB" w:rsidRPr="00347388" w:rsidRDefault="003E4CCB" w:rsidP="003E4CCB">
      <w:pPr>
        <w:jc w:val="center"/>
        <w:rPr>
          <w:rFonts w:eastAsiaTheme="majorEastAsia" w:cs="Arial"/>
          <w:caps/>
          <w:sz w:val="28"/>
          <w:lang w:eastAsia="cs-CZ"/>
        </w:rPr>
      </w:pPr>
    </w:p>
    <w:p w:rsidR="003E4CCB" w:rsidRPr="00347388" w:rsidRDefault="003E4CCB" w:rsidP="003E4CCB">
      <w:pPr>
        <w:jc w:val="center"/>
        <w:rPr>
          <w:rFonts w:cs="Arial"/>
          <w:b/>
          <w:smallCaps/>
          <w:sz w:val="28"/>
          <w:lang w:eastAsia="cs-CZ"/>
        </w:rPr>
      </w:pPr>
    </w:p>
    <w:p w:rsidR="003E4CCB" w:rsidRPr="00347388" w:rsidRDefault="003E4CCB" w:rsidP="003E4CCB">
      <w:pPr>
        <w:jc w:val="center"/>
        <w:rPr>
          <w:rFonts w:cs="Arial"/>
          <w:b/>
          <w:smallCaps/>
          <w:sz w:val="28"/>
          <w:lang w:eastAsia="cs-CZ"/>
        </w:rPr>
      </w:pPr>
    </w:p>
    <w:p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rsidR="003E4CCB" w:rsidRPr="00347388" w:rsidRDefault="003E4CCB" w:rsidP="003E4CCB">
      <w:pPr>
        <w:rPr>
          <w:rFonts w:cs="Arial"/>
          <w:b/>
          <w:smallCaps/>
          <w:sz w:val="32"/>
          <w:lang w:eastAsia="cs-CZ"/>
        </w:rPr>
      </w:pPr>
    </w:p>
    <w:p w:rsidR="003E4CCB" w:rsidRPr="00347388" w:rsidRDefault="003E4CCB" w:rsidP="003E4CCB">
      <w:pPr>
        <w:rPr>
          <w:rFonts w:cs="Arial"/>
          <w:b/>
          <w:smallCaps/>
          <w:sz w:val="32"/>
          <w:lang w:eastAsia="cs-CZ"/>
        </w:rPr>
      </w:pPr>
    </w:p>
    <w:p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rsidR="003E4CCB" w:rsidRPr="00347388" w:rsidRDefault="003E4CCB" w:rsidP="003E4CCB">
      <w:pPr>
        <w:rPr>
          <w:rFonts w:cs="Arial"/>
          <w:b/>
          <w:sz w:val="28"/>
          <w:lang w:eastAsia="cs-CZ"/>
        </w:rPr>
      </w:pPr>
    </w:p>
    <w:p w:rsidR="003E4CCB" w:rsidRPr="00347388" w:rsidRDefault="003E4CCB" w:rsidP="003E4CCB">
      <w:pPr>
        <w:rPr>
          <w:rFonts w:cs="Arial"/>
          <w:b/>
          <w:sz w:val="28"/>
          <w:lang w:eastAsia="cs-CZ"/>
        </w:rPr>
      </w:pPr>
    </w:p>
    <w:p w:rsidR="003E4CCB" w:rsidRPr="00347388" w:rsidRDefault="003E4CCB" w:rsidP="003E4CCB">
      <w:pPr>
        <w:rPr>
          <w:rFonts w:cs="Arial"/>
          <w:b/>
          <w:sz w:val="28"/>
          <w:lang w:eastAsia="cs-CZ"/>
        </w:rPr>
      </w:pPr>
    </w:p>
    <w:p w:rsidR="003E4CCB" w:rsidRPr="00347388" w:rsidRDefault="003E4CCB" w:rsidP="003E4CCB">
      <w:pPr>
        <w:rPr>
          <w:rFonts w:cs="Arial"/>
          <w:b/>
          <w:sz w:val="28"/>
          <w:lang w:eastAsia="cs-CZ"/>
        </w:rPr>
      </w:pPr>
    </w:p>
    <w:p w:rsidR="003E4CCB" w:rsidRPr="00347388" w:rsidRDefault="003E4CCB" w:rsidP="003E4CCB">
      <w:pPr>
        <w:rPr>
          <w:rFonts w:cs="Arial"/>
          <w:b/>
          <w:sz w:val="28"/>
          <w:lang w:eastAsia="cs-CZ"/>
        </w:rPr>
      </w:pPr>
    </w:p>
    <w:p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rsidR="003E4CCB" w:rsidRPr="00347388" w:rsidRDefault="003E4CCB" w:rsidP="003E4CCB">
      <w:pPr>
        <w:spacing w:line="360" w:lineRule="auto"/>
        <w:rPr>
          <w:rFonts w:cs="Arial"/>
          <w:sz w:val="20"/>
          <w:lang w:eastAsia="cs-CZ"/>
        </w:rPr>
      </w:pPr>
      <w:r w:rsidRPr="00347388">
        <w:rPr>
          <w:rFonts w:cs="Arial"/>
          <w:sz w:val="20"/>
          <w:lang w:eastAsia="cs-CZ"/>
        </w:rPr>
        <w:t>Dátum:</w:t>
      </w:r>
      <w:r w:rsidR="00033E1E">
        <w:rPr>
          <w:rFonts w:cs="Arial"/>
          <w:sz w:val="20"/>
          <w:lang w:eastAsia="cs-CZ"/>
        </w:rPr>
        <w:t>21. 11.</w:t>
      </w:r>
      <w:r w:rsidRPr="00E25071">
        <w:rPr>
          <w:rFonts w:cs="Arial"/>
          <w:sz w:val="20"/>
          <w:lang w:eastAsia="cs-CZ"/>
        </w:rPr>
        <w:t> 201</w:t>
      </w:r>
      <w:r w:rsidR="000922B4">
        <w:rPr>
          <w:rFonts w:cs="Arial"/>
          <w:sz w:val="20"/>
          <w:lang w:eastAsia="cs-CZ"/>
        </w:rPr>
        <w:t>8</w:t>
      </w:r>
    </w:p>
    <w:p w:rsidR="003E4CCB" w:rsidRPr="00347388" w:rsidRDefault="003E4CCB" w:rsidP="003E4CCB">
      <w:pPr>
        <w:spacing w:line="360" w:lineRule="auto"/>
        <w:rPr>
          <w:rFonts w:cs="Arial"/>
          <w:sz w:val="20"/>
          <w:lang w:eastAsia="cs-CZ"/>
        </w:rPr>
      </w:pPr>
    </w:p>
    <w:p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rsidR="003E4CCB" w:rsidRDefault="003E4CCB" w:rsidP="003E4CCB">
      <w:pPr>
        <w:spacing w:line="360" w:lineRule="auto"/>
        <w:rPr>
          <w:rFonts w:cs="Arial"/>
          <w:sz w:val="20"/>
          <w:lang w:eastAsia="cs-CZ"/>
        </w:rPr>
      </w:pPr>
      <w:r w:rsidRPr="00347388">
        <w:rPr>
          <w:rFonts w:cs="Arial"/>
          <w:sz w:val="20"/>
          <w:lang w:eastAsia="cs-CZ"/>
        </w:rPr>
        <w:t>Dátum:</w:t>
      </w:r>
      <w:r w:rsidR="00033E1E">
        <w:rPr>
          <w:rFonts w:cs="Arial"/>
          <w:sz w:val="20"/>
          <w:lang w:eastAsia="cs-CZ"/>
        </w:rPr>
        <w:t>21. 11.</w:t>
      </w:r>
      <w:r w:rsidRPr="00E25071">
        <w:rPr>
          <w:rFonts w:cs="Arial"/>
          <w:sz w:val="20"/>
          <w:lang w:eastAsia="cs-CZ"/>
        </w:rPr>
        <w:t> 201</w:t>
      </w:r>
      <w:r w:rsidR="000922B4">
        <w:rPr>
          <w:rFonts w:cs="Arial"/>
          <w:sz w:val="20"/>
          <w:lang w:eastAsia="cs-CZ"/>
        </w:rPr>
        <w:t>8</w:t>
      </w:r>
    </w:p>
    <w:p w:rsidR="006D6B9C" w:rsidRDefault="006D6B9C" w:rsidP="003E4CCB">
      <w:pPr>
        <w:spacing w:line="360" w:lineRule="auto"/>
      </w:pPr>
    </w:p>
    <w:p w:rsidR="00140CE3" w:rsidRPr="00347388" w:rsidRDefault="002244BF" w:rsidP="003E4CCB">
      <w:pPr>
        <w:spacing w:line="360" w:lineRule="auto"/>
        <w:rPr>
          <w:rFonts w:cs="Arial"/>
          <w:sz w:val="20"/>
          <w:lang w:eastAsia="cs-CZ"/>
        </w:rPr>
      </w:pPr>
      <w:r>
        <w:t>Schválil</w:t>
      </w:r>
    </w:p>
    <w:p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rsidR="003E4CCB" w:rsidRPr="00347388" w:rsidRDefault="006B41BD" w:rsidP="00140CE3">
      <w:pPr>
        <w:tabs>
          <w:tab w:val="left" w:pos="1134"/>
        </w:tabs>
        <w:spacing w:line="360" w:lineRule="auto"/>
        <w:rPr>
          <w:rFonts w:cs="Arial"/>
          <w:sz w:val="20"/>
          <w:lang w:eastAsia="cs-CZ"/>
        </w:rPr>
      </w:pPr>
      <w:r w:rsidRPr="008F2822">
        <w:t>Dátum:</w:t>
      </w:r>
      <w:r w:rsidR="00033E1E">
        <w:t>21. 11.</w:t>
      </w:r>
      <w:r>
        <w:t> 201</w:t>
      </w:r>
      <w:r w:rsidR="000922B4">
        <w:t>8</w:t>
      </w:r>
    </w:p>
    <w:p w:rsidR="001A3026" w:rsidRDefault="001A3026" w:rsidP="003E4CCB">
      <w:pPr>
        <w:tabs>
          <w:tab w:val="left" w:pos="1134"/>
        </w:tabs>
        <w:spacing w:line="360" w:lineRule="auto"/>
        <w:ind w:left="426" w:hanging="426"/>
        <w:rPr>
          <w:rFonts w:cs="Arial"/>
          <w:sz w:val="20"/>
          <w:lang w:eastAsia="cs-CZ"/>
        </w:rPr>
      </w:pPr>
    </w:p>
    <w:p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rsidR="003E4CCB" w:rsidRPr="00347388" w:rsidRDefault="003E4CCB" w:rsidP="003E4CCB">
      <w:pPr>
        <w:spacing w:line="360" w:lineRule="auto"/>
        <w:rPr>
          <w:rFonts w:cs="Arial"/>
          <w:sz w:val="20"/>
          <w:lang w:eastAsia="cs-CZ"/>
        </w:rPr>
      </w:pPr>
      <w:r w:rsidRPr="00347388">
        <w:rPr>
          <w:rFonts w:cs="Arial"/>
          <w:sz w:val="20"/>
          <w:lang w:eastAsia="cs-CZ"/>
        </w:rPr>
        <w:t>Dátum:</w:t>
      </w:r>
      <w:r w:rsidR="00033E1E">
        <w:rPr>
          <w:rFonts w:cs="Arial"/>
          <w:sz w:val="20"/>
          <w:lang w:eastAsia="cs-CZ"/>
        </w:rPr>
        <w:t>21.</w:t>
      </w:r>
      <w:r w:rsidR="00180FC6">
        <w:rPr>
          <w:rFonts w:cs="Arial"/>
          <w:sz w:val="20"/>
          <w:lang w:eastAsia="cs-CZ"/>
        </w:rPr>
        <w:t xml:space="preserve"> </w:t>
      </w:r>
      <w:bookmarkStart w:id="0" w:name="_GoBack"/>
      <w:bookmarkEnd w:id="0"/>
      <w:r w:rsidR="00033E1E">
        <w:rPr>
          <w:rFonts w:cs="Arial"/>
          <w:sz w:val="20"/>
          <w:lang w:eastAsia="cs-CZ"/>
        </w:rPr>
        <w:t>11.</w:t>
      </w:r>
      <w:r w:rsidRPr="00E25071">
        <w:rPr>
          <w:rFonts w:cs="Arial"/>
          <w:sz w:val="20"/>
          <w:lang w:eastAsia="cs-CZ"/>
        </w:rPr>
        <w:t> 201</w:t>
      </w:r>
      <w:r w:rsidR="000922B4">
        <w:rPr>
          <w:rFonts w:cs="Arial"/>
          <w:sz w:val="20"/>
          <w:lang w:eastAsia="cs-CZ"/>
        </w:rPr>
        <w:t>8</w:t>
      </w:r>
    </w:p>
    <w:p w:rsidR="003E4CCB" w:rsidRPr="00347388" w:rsidRDefault="003E4CCB" w:rsidP="003E4CCB">
      <w:pPr>
        <w:spacing w:line="360" w:lineRule="auto"/>
        <w:rPr>
          <w:rFonts w:cs="Arial"/>
          <w:sz w:val="20"/>
          <w:lang w:eastAsia="cs-CZ"/>
        </w:rPr>
      </w:pPr>
    </w:p>
    <w:p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rsidR="003E4CCB" w:rsidRPr="00347388" w:rsidRDefault="003E4CCB" w:rsidP="003E4CCB">
      <w:pPr>
        <w:jc w:val="center"/>
        <w:rPr>
          <w:rFonts w:cs="Arial"/>
          <w:sz w:val="18"/>
          <w:lang w:eastAsia="cs-CZ"/>
        </w:rPr>
      </w:pPr>
    </w:p>
    <w:p w:rsidR="003E4CCB" w:rsidRDefault="003E4CCB" w:rsidP="003E4CCB">
      <w:pPr>
        <w:jc w:val="center"/>
        <w:rPr>
          <w:color w:val="001D58"/>
          <w:sz w:val="60"/>
        </w:rPr>
      </w:pPr>
      <w:r w:rsidRPr="00E25071">
        <w:rPr>
          <w:rFonts w:cs="Arial"/>
          <w:sz w:val="18"/>
          <w:lang w:eastAsia="cs-CZ"/>
        </w:rPr>
        <w:t xml:space="preserve">Verzia: </w:t>
      </w:r>
      <w:r w:rsidR="000922B4">
        <w:rPr>
          <w:rFonts w:cs="Arial"/>
          <w:sz w:val="18"/>
          <w:lang w:eastAsia="cs-CZ"/>
        </w:rPr>
        <w:t>4</w:t>
      </w:r>
      <w:r w:rsidRPr="00E25071">
        <w:rPr>
          <w:rFonts w:cs="Arial"/>
          <w:sz w:val="18"/>
          <w:lang w:eastAsia="cs-CZ"/>
        </w:rPr>
        <w:t>.</w:t>
      </w:r>
      <w:r w:rsidR="00033E1E">
        <w:rPr>
          <w:rFonts w:cs="Arial"/>
          <w:sz w:val="18"/>
          <w:lang w:eastAsia="cs-CZ"/>
        </w:rPr>
        <w:t>5</w:t>
      </w:r>
      <w:r w:rsidRPr="00E25071">
        <w:rPr>
          <w:rFonts w:cs="Arial"/>
          <w:sz w:val="18"/>
          <w:lang w:eastAsia="cs-CZ"/>
        </w:rPr>
        <w:t xml:space="preserve">; platnosť od: </w:t>
      </w:r>
      <w:r w:rsidR="0057799B">
        <w:rPr>
          <w:rFonts w:cs="Arial"/>
          <w:sz w:val="18"/>
          <w:lang w:eastAsia="cs-CZ"/>
        </w:rPr>
        <w:t>2</w:t>
      </w:r>
      <w:r w:rsidR="00033E1E">
        <w:rPr>
          <w:rFonts w:cs="Arial"/>
          <w:sz w:val="18"/>
          <w:lang w:eastAsia="cs-CZ"/>
        </w:rPr>
        <w:t>1</w:t>
      </w:r>
      <w:r w:rsidRPr="00E25071">
        <w:rPr>
          <w:rFonts w:cs="Arial"/>
          <w:sz w:val="18"/>
          <w:lang w:eastAsia="cs-CZ"/>
        </w:rPr>
        <w:t xml:space="preserve">. </w:t>
      </w:r>
      <w:r w:rsidR="0057799B">
        <w:rPr>
          <w:rFonts w:cs="Arial"/>
          <w:sz w:val="18"/>
          <w:lang w:eastAsia="cs-CZ"/>
        </w:rPr>
        <w:t>1</w:t>
      </w:r>
      <w:r w:rsidR="00033E1E">
        <w:rPr>
          <w:rFonts w:cs="Arial"/>
          <w:sz w:val="18"/>
          <w:lang w:eastAsia="cs-CZ"/>
        </w:rPr>
        <w:t>1</w:t>
      </w:r>
      <w:r w:rsidRPr="00E25071">
        <w:rPr>
          <w:rFonts w:cs="Arial"/>
          <w:sz w:val="18"/>
          <w:lang w:eastAsia="cs-CZ"/>
        </w:rPr>
        <w:t>. 201</w:t>
      </w:r>
      <w:r w:rsidR="000922B4">
        <w:rPr>
          <w:rFonts w:cs="Arial"/>
          <w:sz w:val="18"/>
          <w:lang w:eastAsia="cs-CZ"/>
        </w:rPr>
        <w:t>8</w:t>
      </w:r>
      <w:r w:rsidRPr="00E25071">
        <w:rPr>
          <w:rFonts w:cs="Arial"/>
          <w:sz w:val="18"/>
          <w:lang w:eastAsia="cs-CZ"/>
        </w:rPr>
        <w:t xml:space="preserve">, účinnosť od: </w:t>
      </w:r>
      <w:r w:rsidR="0057799B">
        <w:rPr>
          <w:rFonts w:cs="Arial"/>
          <w:sz w:val="18"/>
          <w:lang w:eastAsia="cs-CZ"/>
        </w:rPr>
        <w:t>2</w:t>
      </w:r>
      <w:r w:rsidR="00033E1E">
        <w:rPr>
          <w:rFonts w:cs="Arial"/>
          <w:sz w:val="18"/>
          <w:lang w:eastAsia="cs-CZ"/>
        </w:rPr>
        <w:t>1</w:t>
      </w:r>
      <w:r w:rsidRPr="00E25071">
        <w:rPr>
          <w:rFonts w:cs="Arial"/>
          <w:sz w:val="18"/>
          <w:lang w:eastAsia="cs-CZ"/>
        </w:rPr>
        <w:t xml:space="preserve">. </w:t>
      </w:r>
      <w:r w:rsidR="0057799B">
        <w:rPr>
          <w:rFonts w:cs="Arial"/>
          <w:sz w:val="18"/>
          <w:lang w:eastAsia="cs-CZ"/>
        </w:rPr>
        <w:t>1</w:t>
      </w:r>
      <w:r w:rsidR="00033E1E">
        <w:rPr>
          <w:rFonts w:cs="Arial"/>
          <w:sz w:val="18"/>
          <w:lang w:eastAsia="cs-CZ"/>
        </w:rPr>
        <w:t>1</w:t>
      </w:r>
      <w:r w:rsidRPr="00E25071">
        <w:rPr>
          <w:rFonts w:cs="Arial"/>
          <w:sz w:val="18"/>
          <w:lang w:eastAsia="cs-CZ"/>
        </w:rPr>
        <w:t>. 201</w:t>
      </w:r>
      <w:r w:rsidR="000922B4">
        <w:rPr>
          <w:rFonts w:cs="Arial"/>
          <w:sz w:val="18"/>
          <w:lang w:eastAsia="cs-CZ"/>
        </w:rPr>
        <w:t>8</w:t>
      </w:r>
      <w:r>
        <w:rPr>
          <w:b/>
          <w:sz w:val="60"/>
        </w:rPr>
        <w:br w:type="page"/>
      </w:r>
    </w:p>
    <w:p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rsidR="003E4CCB" w:rsidRDefault="003E4CCB">
      <w:pPr>
        <w:pStyle w:val="Obsah1"/>
        <w:tabs>
          <w:tab w:val="left" w:pos="482"/>
          <w:tab w:val="right" w:leader="dot" w:pos="9060"/>
        </w:tabs>
        <w:rPr>
          <w:rFonts w:eastAsiaTheme="majorEastAsia" w:cs="Arial"/>
          <w:caps/>
          <w:sz w:val="28"/>
          <w:lang w:eastAsia="cs-CZ"/>
        </w:rPr>
      </w:pPr>
    </w:p>
    <w:bookmarkStart w:id="1" w:name="_Toc410907843"/>
    <w:p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4</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4</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4</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5</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14</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16</w:t>
        </w:r>
        <w:r w:rsidR="00BF74B6" w:rsidRPr="00E135DC">
          <w:rPr>
            <w:rFonts w:cs="Arial"/>
            <w:noProof/>
            <w:webHidden/>
            <w:sz w:val="19"/>
            <w:szCs w:val="19"/>
          </w:rPr>
          <w:fldChar w:fldCharType="end"/>
        </w:r>
      </w:hyperlink>
    </w:p>
    <w:p w:rsidR="00BF74B6" w:rsidRPr="00E135DC" w:rsidRDefault="00123A3C">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17</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17</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17</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17</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19</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23</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23</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25</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27</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28</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28</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30</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33</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33</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57</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58</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66</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81</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86</w:t>
        </w:r>
        <w:r w:rsidR="00BF74B6" w:rsidRPr="00E135DC">
          <w:rPr>
            <w:rFonts w:cs="Arial"/>
            <w:noProof/>
            <w:webHidden/>
            <w:sz w:val="19"/>
            <w:szCs w:val="19"/>
          </w:rPr>
          <w:fldChar w:fldCharType="end"/>
        </w:r>
      </w:hyperlink>
    </w:p>
    <w:p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241" behindDoc="1" locked="0" layoutInCell="1" allowOverlap="1" wp14:anchorId="5D81E319" wp14:editId="5AF21FBB">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87</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87</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89</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89</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90</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95</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112</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116</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124</w:t>
        </w:r>
        <w:r w:rsidR="00BF74B6" w:rsidRPr="00E135DC">
          <w:rPr>
            <w:rFonts w:cs="Arial"/>
            <w:noProof/>
            <w:webHidden/>
            <w:sz w:val="19"/>
            <w:szCs w:val="19"/>
          </w:rPr>
          <w:fldChar w:fldCharType="end"/>
        </w:r>
      </w:hyperlink>
    </w:p>
    <w:p w:rsidR="00BF74B6" w:rsidRPr="00E135DC" w:rsidRDefault="00123A3C">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129</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134</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135</w:t>
        </w:r>
        <w:r w:rsidR="00BF74B6" w:rsidRPr="00E135DC">
          <w:rPr>
            <w:rFonts w:cs="Arial"/>
            <w:noProof/>
            <w:webHidden/>
            <w:sz w:val="19"/>
            <w:szCs w:val="19"/>
          </w:rPr>
          <w:fldChar w:fldCharType="end"/>
        </w:r>
      </w:hyperlink>
    </w:p>
    <w:p w:rsidR="00BF74B6" w:rsidRPr="00E135DC" w:rsidRDefault="00123A3C">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138</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138</w:t>
        </w:r>
        <w:r w:rsidR="00BF74B6" w:rsidRPr="00E135DC">
          <w:rPr>
            <w:rFonts w:cs="Arial"/>
            <w:noProof/>
            <w:webHidden/>
            <w:sz w:val="19"/>
            <w:szCs w:val="19"/>
          </w:rPr>
          <w:fldChar w:fldCharType="end"/>
        </w:r>
      </w:hyperlink>
    </w:p>
    <w:p w:rsidR="00BF74B6" w:rsidRPr="00E135DC" w:rsidRDefault="00123A3C">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141</w:t>
        </w:r>
        <w:r w:rsidR="00BF74B6" w:rsidRPr="00E135DC">
          <w:rPr>
            <w:rFonts w:cs="Arial"/>
            <w:noProof/>
            <w:webHidden/>
            <w:sz w:val="19"/>
            <w:szCs w:val="19"/>
          </w:rPr>
          <w:fldChar w:fldCharType="end"/>
        </w:r>
      </w:hyperlink>
    </w:p>
    <w:p w:rsidR="00BF74B6" w:rsidRPr="00E135DC" w:rsidRDefault="00123A3C">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148</w:t>
        </w:r>
        <w:r w:rsidR="00BF74B6" w:rsidRPr="00E135DC">
          <w:rPr>
            <w:rFonts w:cs="Arial"/>
            <w:noProof/>
            <w:webHidden/>
            <w:sz w:val="19"/>
            <w:szCs w:val="19"/>
          </w:rPr>
          <w:fldChar w:fldCharType="end"/>
        </w:r>
      </w:hyperlink>
    </w:p>
    <w:p w:rsidR="00BF74B6" w:rsidRPr="00E135DC" w:rsidRDefault="00123A3C">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033E1E">
          <w:rPr>
            <w:rFonts w:cs="Arial"/>
            <w:noProof/>
            <w:webHidden/>
            <w:sz w:val="19"/>
            <w:szCs w:val="19"/>
          </w:rPr>
          <w:t>149</w:t>
        </w:r>
        <w:r w:rsidR="00BF74B6" w:rsidRPr="00E135DC">
          <w:rPr>
            <w:rFonts w:cs="Arial"/>
            <w:noProof/>
            <w:webHidden/>
            <w:sz w:val="19"/>
            <w:szCs w:val="19"/>
          </w:rPr>
          <w:fldChar w:fldCharType="end"/>
        </w:r>
      </w:hyperlink>
    </w:p>
    <w:p w:rsidR="003979B2" w:rsidRPr="0073389C" w:rsidRDefault="000C0542" w:rsidP="003979B2">
      <w:pPr>
        <w:spacing w:after="120"/>
        <w:rPr>
          <w:sz w:val="20"/>
        </w:rPr>
      </w:pPr>
      <w:r w:rsidRPr="00E135DC">
        <w:rPr>
          <w:rFonts w:cs="Arial"/>
          <w:b/>
          <w:szCs w:val="19"/>
        </w:rPr>
        <w:fldChar w:fldCharType="end"/>
      </w:r>
    </w:p>
    <w:p w:rsidR="00AE5A8F" w:rsidRPr="0073389C" w:rsidRDefault="00AE5A8F" w:rsidP="009F56AB">
      <w:pPr>
        <w:pStyle w:val="Nadpis1"/>
        <w:spacing w:line="288" w:lineRule="auto"/>
        <w:jc w:val="both"/>
        <w:rPr>
          <w:rFonts w:ascii="Arial" w:hAnsi="Arial"/>
          <w:lang w:val="sk-SK"/>
        </w:rPr>
      </w:pPr>
      <w:bookmarkStart w:id="2" w:name="_Toc440372853"/>
      <w:bookmarkStart w:id="3" w:name="_Toc440636364"/>
      <w:r w:rsidRPr="0073389C">
        <w:rPr>
          <w:rFonts w:ascii="Arial" w:hAnsi="Arial"/>
          <w:lang w:val="sk-SK"/>
        </w:rPr>
        <w:lastRenderedPageBreak/>
        <w:t>Úvod</w:t>
      </w:r>
      <w:bookmarkEnd w:id="1"/>
      <w:bookmarkEnd w:id="2"/>
      <w:bookmarkEnd w:id="3"/>
    </w:p>
    <w:p w:rsidR="00AE5A8F" w:rsidRPr="0073389C" w:rsidRDefault="00AE5A8F" w:rsidP="009F56AB">
      <w:pPr>
        <w:pStyle w:val="Nadpis2"/>
        <w:spacing w:line="288" w:lineRule="auto"/>
        <w:jc w:val="both"/>
        <w:rPr>
          <w:lang w:val="sk-SK"/>
        </w:rPr>
      </w:pPr>
      <w:bookmarkStart w:id="4" w:name="_Toc410907844"/>
      <w:r w:rsidRPr="0073389C">
        <w:rPr>
          <w:lang w:val="sk-SK"/>
        </w:rPr>
        <w:t xml:space="preserve"> </w:t>
      </w:r>
      <w:bookmarkStart w:id="5" w:name="_Toc440372854"/>
      <w:bookmarkStart w:id="6"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4"/>
      <w:r w:rsidR="00A028FD" w:rsidRPr="0073389C">
        <w:rPr>
          <w:lang w:val="sk-SK"/>
        </w:rPr>
        <w:t xml:space="preserve"> pre p</w:t>
      </w:r>
      <w:r w:rsidR="001917F5" w:rsidRPr="0073389C">
        <w:rPr>
          <w:lang w:val="sk-SK"/>
        </w:rPr>
        <w:t>rijímateľa</w:t>
      </w:r>
      <w:bookmarkEnd w:id="5"/>
      <w:bookmarkEnd w:id="6"/>
    </w:p>
    <w:p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861C4B" w:rsidRPr="000251E7">
          <w:rPr>
            <w:rStyle w:val="Hypertextovprepojenie"/>
            <w:rFonts w:cs="Arial"/>
            <w:szCs w:val="19"/>
            <w:lang w:val="sk-SK"/>
          </w:rPr>
          <w:t>www.opevs.eu</w:t>
        </w:r>
      </w:hyperlink>
      <w:r w:rsidR="00D35CC4" w:rsidRPr="00556DB3">
        <w:rPr>
          <w:rStyle w:val="Hypertextovprepojenie"/>
          <w:rFonts w:cs="Arial"/>
          <w:color w:val="auto"/>
          <w:szCs w:val="19"/>
          <w:u w:val="none"/>
          <w:lang w:val="sk-SK"/>
        </w:rPr>
        <w:t>, resp.</w:t>
      </w:r>
      <w:r w:rsidR="00D35CC4" w:rsidRPr="00556DB3">
        <w:rPr>
          <w:rStyle w:val="Hypertextovprepojenie"/>
          <w:rFonts w:cs="Arial"/>
          <w:color w:val="auto"/>
          <w:szCs w:val="19"/>
          <w:lang w:val="sk-SK"/>
        </w:rPr>
        <w:t xml:space="preserve"> </w:t>
      </w:r>
      <w:r w:rsidR="00D35CC4">
        <w:rPr>
          <w:rStyle w:val="Hypertextovprepojenie"/>
          <w:rFonts w:cs="Arial"/>
          <w:szCs w:val="19"/>
          <w:lang w:val="sk-SK"/>
        </w:rPr>
        <w:t>www.reformuj.sk</w:t>
      </w:r>
      <w:r w:rsidR="00E60279" w:rsidRPr="0073389C">
        <w:rPr>
          <w:rFonts w:ascii="Arial" w:hAnsi="Arial" w:cs="Arial"/>
          <w:sz w:val="19"/>
          <w:szCs w:val="19"/>
          <w:lang w:val="sk-SK"/>
        </w:rPr>
        <w:t>.</w:t>
      </w:r>
    </w:p>
    <w:p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rsidR="002F293D" w:rsidRPr="0073389C" w:rsidRDefault="002F293D" w:rsidP="009F56AB">
      <w:pPr>
        <w:spacing w:line="288" w:lineRule="auto"/>
        <w:jc w:val="both"/>
      </w:pPr>
    </w:p>
    <w:p w:rsidR="00AE5A8F" w:rsidRPr="0073389C" w:rsidRDefault="00AE5A8F" w:rsidP="009F56AB">
      <w:pPr>
        <w:pStyle w:val="Nadpis2"/>
        <w:spacing w:line="288" w:lineRule="auto"/>
        <w:jc w:val="both"/>
        <w:rPr>
          <w:lang w:val="sk-SK"/>
        </w:rPr>
      </w:pPr>
      <w:bookmarkStart w:id="7" w:name="_Toc410907845"/>
      <w:bookmarkStart w:id="8" w:name="_Toc440372855"/>
      <w:bookmarkStart w:id="9" w:name="_Toc440636366"/>
      <w:r w:rsidRPr="0073389C">
        <w:rPr>
          <w:lang w:val="sk-SK"/>
        </w:rPr>
        <w:t>Cieľ príručky pre prijímateľa</w:t>
      </w:r>
      <w:bookmarkEnd w:id="7"/>
      <w:bookmarkEnd w:id="8"/>
      <w:bookmarkEnd w:id="9"/>
    </w:p>
    <w:p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rsidR="00560AB1" w:rsidRPr="0073389C" w:rsidRDefault="00505422" w:rsidP="007B5322">
      <w:pPr>
        <w:spacing w:before="120" w:after="120" w:line="288" w:lineRule="auto"/>
        <w:jc w:val="both"/>
      </w:pPr>
      <w:r w:rsidRPr="0073389C">
        <w:lastRenderedPageBreak/>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607318" w:rsidRPr="005548CA">
        <w:rPr>
          <w:rStyle w:val="Hypertextovprepojenie"/>
          <w:color w:val="auto"/>
        </w:rPr>
        <w:t>,</w:t>
      </w:r>
      <w:r w:rsidR="005B7659" w:rsidRPr="005548CA">
        <w:rPr>
          <w:rStyle w:val="Hypertextovprepojenie"/>
          <w:color w:val="auto"/>
        </w:rPr>
        <w:t xml:space="preserve"> resp. </w:t>
      </w:r>
      <w:r w:rsidR="005B7659">
        <w:rPr>
          <w:rStyle w:val="Hypertextovprepojenie"/>
        </w:rPr>
        <w:t>www.reformuj.sk</w:t>
      </w:r>
      <w:r w:rsidR="00EC0303" w:rsidRPr="0073389C">
        <w:t>.</w:t>
      </w:r>
    </w:p>
    <w:p w:rsidR="00AE5A8F" w:rsidRPr="0073389C" w:rsidRDefault="00AE5A8F" w:rsidP="009F56AB">
      <w:pPr>
        <w:pStyle w:val="Nadpis2"/>
        <w:spacing w:line="288" w:lineRule="auto"/>
        <w:jc w:val="both"/>
        <w:rPr>
          <w:lang w:val="sk-SK"/>
        </w:rPr>
      </w:pPr>
      <w:bookmarkStart w:id="10" w:name="_Toc410907846"/>
      <w:bookmarkStart w:id="11" w:name="_Toc440372856"/>
      <w:bookmarkStart w:id="12" w:name="_Toc440636367"/>
      <w:r w:rsidRPr="0073389C">
        <w:rPr>
          <w:lang w:val="sk-SK"/>
        </w:rPr>
        <w:t>Definícia pojmov</w:t>
      </w:r>
      <w:bookmarkEnd w:id="10"/>
      <w:bookmarkEnd w:id="11"/>
      <w:bookmarkEnd w:id="12"/>
    </w:p>
    <w:p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 xml:space="preserve">skutočnosti určujúcej začiatok lehoty. Ak taký deň v mesiaci nie je, lehota sa končí posledným dňom mesiaca. Lehota je zachovaná, ak sa posledný deň lehoty podanie podá na príslušný </w:t>
      </w:r>
      <w:r w:rsidRPr="0073389C">
        <w:rPr>
          <w:rFonts w:cs="Arial"/>
          <w:szCs w:val="19"/>
          <w:lang w:val="sk-SK"/>
        </w:rPr>
        <w:lastRenderedPageBreak/>
        <w:t>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w:t>
      </w:r>
      <w:r w:rsidRPr="0073389C">
        <w:rPr>
          <w:rFonts w:cs="Arial"/>
          <w:szCs w:val="19"/>
          <w:lang w:val="sk-SK"/>
        </w:rPr>
        <w:lastRenderedPageBreak/>
        <w:t xml:space="preserve">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w:t>
      </w:r>
      <w:r w:rsidRPr="0073389C">
        <w:rPr>
          <w:lang w:val="sk-SK"/>
        </w:rPr>
        <w:lastRenderedPageBreak/>
        <w:t xml:space="preserve">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r w:rsidR="00E56E69" w:rsidRPr="00E56E69">
        <w:rPr>
          <w:rFonts w:cs="Arial"/>
          <w:szCs w:val="19"/>
          <w:lang w:val="sk-SK"/>
        </w:rPr>
        <w:t xml:space="preserve"> </w:t>
      </w:r>
      <w:r w:rsidR="00E56E69" w:rsidRPr="00E56E69">
        <w:rPr>
          <w:lang w:val="sk-SK"/>
        </w:rPr>
        <w:t>a v súlade so zákonom č. 357/2015 Z.z. o finančnej kontrole a audite.</w:t>
      </w:r>
      <w:r w:rsidR="001E445D" w:rsidRPr="00E56E69">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6"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w:t>
      </w:r>
      <w:r w:rsidR="00CC633A">
        <w:rPr>
          <w:lang w:val="sk-SK"/>
        </w:rPr>
        <w:lastRenderedPageBreak/>
        <w:t>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w:t>
      </w:r>
    </w:p>
    <w:p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lastRenderedPageBreak/>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rsidR="00AE5A8F" w:rsidRPr="0073389C" w:rsidRDefault="00AE5A8F" w:rsidP="009F56AB">
      <w:pPr>
        <w:spacing w:line="288" w:lineRule="auto"/>
        <w:rPr>
          <w:rFonts w:eastAsia="Times"/>
          <w:b/>
          <w:color w:val="000000"/>
        </w:rPr>
      </w:pPr>
      <w:r w:rsidRPr="0073389C">
        <w:rPr>
          <w:b/>
        </w:rPr>
        <w:br w:type="page"/>
      </w:r>
    </w:p>
    <w:p w:rsidR="00AE5A8F" w:rsidRPr="0073389C" w:rsidRDefault="001C1B30" w:rsidP="009F56AB">
      <w:pPr>
        <w:pStyle w:val="Nadpis2"/>
        <w:spacing w:line="288" w:lineRule="auto"/>
        <w:rPr>
          <w:lang w:val="sk-SK"/>
        </w:rPr>
      </w:pPr>
      <w:bookmarkStart w:id="13" w:name="_Toc410907847"/>
      <w:bookmarkStart w:id="14" w:name="_Toc440372857"/>
      <w:bookmarkStart w:id="15" w:name="_Toc440636368"/>
      <w:r>
        <w:rPr>
          <w:lang w:val="sk-SK"/>
        </w:rPr>
        <w:lastRenderedPageBreak/>
        <w:t>Použité s</w:t>
      </w:r>
      <w:r w:rsidR="00AE5A8F" w:rsidRPr="0073389C">
        <w:rPr>
          <w:lang w:val="sk-SK"/>
        </w:rPr>
        <w:t>kratky</w:t>
      </w:r>
      <w:bookmarkEnd w:id="13"/>
      <w:bookmarkEnd w:id="14"/>
      <w:bookmarkEnd w:id="15"/>
    </w:p>
    <w:p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rsidR="009D7F63" w:rsidRPr="0073389C" w:rsidRDefault="009D7F63">
      <w:pPr>
        <w:rPr>
          <w:rFonts w:eastAsia="Times"/>
          <w:color w:val="000000"/>
          <w:lang w:eastAsia="x-none"/>
        </w:rPr>
      </w:pPr>
      <w:r w:rsidRPr="0073389C">
        <w:br w:type="page"/>
      </w:r>
    </w:p>
    <w:p w:rsidR="009D7F63" w:rsidRPr="0073389C" w:rsidRDefault="009D7F63" w:rsidP="009D7F63">
      <w:pPr>
        <w:pStyle w:val="Nadpis2"/>
        <w:spacing w:line="288" w:lineRule="auto"/>
        <w:rPr>
          <w:lang w:val="sk-SK"/>
        </w:rPr>
      </w:pPr>
      <w:bookmarkStart w:id="16" w:name="_Toc440372858"/>
      <w:bookmarkStart w:id="17" w:name="_Toc440636369"/>
      <w:r w:rsidRPr="0073389C">
        <w:rPr>
          <w:lang w:val="sk-SK"/>
        </w:rPr>
        <w:lastRenderedPageBreak/>
        <w:t>Legislatíva</w:t>
      </w:r>
      <w:bookmarkEnd w:id="16"/>
      <w:bookmarkEnd w:id="17"/>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rsidR="00AE5A8F" w:rsidRPr="0073389C" w:rsidRDefault="00AE5A8F" w:rsidP="009F56AB">
      <w:pPr>
        <w:pStyle w:val="Nadpis1"/>
        <w:spacing w:line="288" w:lineRule="auto"/>
        <w:rPr>
          <w:rFonts w:ascii="Arial" w:hAnsi="Arial"/>
          <w:lang w:val="sk-SK"/>
        </w:rPr>
      </w:pPr>
      <w:bookmarkStart w:id="18" w:name="_Toc410907848"/>
      <w:bookmarkStart w:id="19" w:name="_Toc440372859"/>
      <w:bookmarkStart w:id="20" w:name="_Toc440636370"/>
      <w:r w:rsidRPr="0073389C">
        <w:rPr>
          <w:rFonts w:ascii="Arial" w:hAnsi="Arial"/>
          <w:lang w:val="sk-SK"/>
        </w:rPr>
        <w:lastRenderedPageBreak/>
        <w:t>Realizácia projektov</w:t>
      </w:r>
      <w:bookmarkEnd w:id="18"/>
      <w:bookmarkEnd w:id="19"/>
      <w:bookmarkEnd w:id="20"/>
    </w:p>
    <w:p w:rsidR="00AE5A8F" w:rsidRPr="0073389C" w:rsidRDefault="00AE5A8F" w:rsidP="009F56AB">
      <w:pPr>
        <w:pStyle w:val="Nadpis2"/>
        <w:spacing w:line="288" w:lineRule="auto"/>
        <w:rPr>
          <w:lang w:val="sk-SK"/>
        </w:rPr>
      </w:pPr>
      <w:bookmarkStart w:id="21" w:name="_Toc410907849"/>
      <w:bookmarkStart w:id="22" w:name="_Toc440372860"/>
      <w:bookmarkStart w:id="23" w:name="_Toc440636371"/>
      <w:r w:rsidRPr="0073389C">
        <w:rPr>
          <w:lang w:val="sk-SK"/>
        </w:rPr>
        <w:t>Všeobecné informácie k realizácii projektov</w:t>
      </w:r>
      <w:bookmarkEnd w:id="21"/>
      <w:bookmarkEnd w:id="22"/>
      <w:bookmarkEnd w:id="23"/>
      <w:r w:rsidRPr="0073389C">
        <w:rPr>
          <w:lang w:val="sk-SK"/>
        </w:rPr>
        <w:t xml:space="preserve"> </w:t>
      </w:r>
    </w:p>
    <w:p w:rsidR="00AE5A8F" w:rsidRPr="0073389C" w:rsidRDefault="00AE5A8F" w:rsidP="007B5322">
      <w:pPr>
        <w:pStyle w:val="Nadpis3"/>
        <w:spacing w:line="288" w:lineRule="auto"/>
        <w:ind w:left="567" w:firstLine="0"/>
        <w:rPr>
          <w:lang w:val="sk-SK"/>
        </w:rPr>
      </w:pPr>
      <w:bookmarkStart w:id="24" w:name="_Toc410907850"/>
      <w:bookmarkStart w:id="25" w:name="_Toc440372861"/>
      <w:bookmarkStart w:id="26" w:name="_Toc440636372"/>
      <w:r w:rsidRPr="0073389C">
        <w:rPr>
          <w:lang w:val="sk-SK"/>
        </w:rPr>
        <w:t>Všeobecné informácie</w:t>
      </w:r>
      <w:bookmarkEnd w:id="24"/>
      <w:bookmarkEnd w:id="25"/>
      <w:bookmarkEnd w:id="26"/>
      <w:r w:rsidRPr="0073389C">
        <w:rPr>
          <w:lang w:val="sk-SK"/>
        </w:rPr>
        <w:t xml:space="preserve"> </w:t>
      </w:r>
    </w:p>
    <w:p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Pr>
          <w:lang w:val="sk-SK"/>
        </w:rPr>
        <w:t>)</w:t>
      </w:r>
      <w:r w:rsidR="00FA09D2">
        <w:rPr>
          <w:lang w:val="sk-SK"/>
        </w:rPr>
        <w:t xml:space="preserve">. Táto skutočnosť má vplyv najmä 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7" w:history="1">
        <w:r w:rsidR="00EC0303" w:rsidRPr="0073389C">
          <w:rPr>
            <w:rStyle w:val="Hypertextovprepojenie"/>
            <w:rFonts w:cs="Arial"/>
            <w:szCs w:val="19"/>
            <w:lang w:val="sk-SK"/>
          </w:rPr>
          <w:t>www.opevs.eu</w:t>
        </w:r>
      </w:hyperlink>
      <w:r w:rsidR="00E0774C" w:rsidRPr="008601CC">
        <w:rPr>
          <w:rStyle w:val="Hypertextovprepojenie"/>
          <w:rFonts w:cs="Arial"/>
          <w:color w:val="auto"/>
          <w:szCs w:val="19"/>
          <w:u w:val="none"/>
          <w:lang w:val="sk-SK"/>
        </w:rPr>
        <w:t>, resp.</w:t>
      </w:r>
      <w:r w:rsidR="00E0774C" w:rsidRPr="008601CC">
        <w:rPr>
          <w:rStyle w:val="Hypertextovprepojenie"/>
          <w:rFonts w:cs="Arial"/>
          <w:color w:val="auto"/>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rsidR="00D218EA" w:rsidRPr="0073389C" w:rsidRDefault="00D218EA" w:rsidP="007B5322">
      <w:pPr>
        <w:pStyle w:val="BodyText1"/>
        <w:spacing w:before="120" w:after="120" w:line="288" w:lineRule="auto"/>
        <w:jc w:val="both"/>
        <w:rPr>
          <w:rFonts w:cs="Arial"/>
          <w:szCs w:val="19"/>
          <w:lang w:val="sk-SK"/>
        </w:rPr>
      </w:pPr>
    </w:p>
    <w:p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rsidR="00AE5A8F" w:rsidRPr="0073389C" w:rsidRDefault="00AE5A8F" w:rsidP="007B5322">
      <w:pPr>
        <w:pStyle w:val="Nadpis3"/>
        <w:spacing w:line="288" w:lineRule="auto"/>
        <w:ind w:left="567" w:firstLine="0"/>
        <w:rPr>
          <w:lang w:val="sk-SK"/>
        </w:rPr>
      </w:pPr>
      <w:bookmarkStart w:id="27" w:name="_Toc410907851"/>
      <w:bookmarkStart w:id="28" w:name="_Toc440372862"/>
      <w:bookmarkStart w:id="29" w:name="_Toc440636373"/>
      <w:r w:rsidRPr="0073389C">
        <w:rPr>
          <w:lang w:val="sk-SK"/>
        </w:rPr>
        <w:t>Na čo nezabudnúť po podpise zmluvy</w:t>
      </w:r>
      <w:bookmarkEnd w:id="27"/>
      <w:bookmarkEnd w:id="28"/>
      <w:bookmarkEnd w:id="29"/>
    </w:p>
    <w:p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rsidR="00CF4C48" w:rsidRPr="0073389C" w:rsidRDefault="00CF4C48" w:rsidP="007B5322">
      <w:pPr>
        <w:spacing w:before="120" w:after="120" w:line="288" w:lineRule="auto"/>
        <w:jc w:val="both"/>
      </w:pPr>
      <w:r w:rsidRPr="0073389C">
        <w:lastRenderedPageBreak/>
        <w:t xml:space="preserve">V Personálnej matici má byť uvedený menný zoznam osôb podieľajúcich sa na projekte pracujúcich u prijímateľa na základe pracovnoprávnych vzťahov v zmysle Zákonníka práce. </w:t>
      </w:r>
    </w:p>
    <w:p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 xml:space="preserve">Personálna matica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rsidR="002F1973" w:rsidRPr="0073389C" w:rsidRDefault="002F1973" w:rsidP="007B5322">
      <w:pPr>
        <w:spacing w:before="120" w:after="120" w:line="288" w:lineRule="auto"/>
        <w:jc w:val="both"/>
      </w:pPr>
    </w:p>
    <w:p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5"/>
      </w:r>
      <w:r w:rsidRPr="0073389C">
        <w:t xml:space="preserve"> (príslušnému projektovému manažérovi), najmenej 7 dní pred začatím realizácie vzdelávacích aktivít, a ktorá musí obsahovať:</w:t>
      </w:r>
    </w:p>
    <w:p w:rsidR="00362F83" w:rsidRPr="0073389C" w:rsidRDefault="00362F83" w:rsidP="00AE0D10">
      <w:pPr>
        <w:pStyle w:val="Bulletslevel1"/>
        <w:ind w:left="567" w:hanging="283"/>
        <w:rPr>
          <w:lang w:val="sk-SK"/>
        </w:rPr>
      </w:pPr>
      <w:r w:rsidRPr="0073389C">
        <w:rPr>
          <w:lang w:val="sk-SK"/>
        </w:rPr>
        <w:t>názov vzdelávacej aktivity</w:t>
      </w:r>
    </w:p>
    <w:p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rsidR="00362F83" w:rsidRPr="0073389C" w:rsidRDefault="00362F83" w:rsidP="00AE0D10">
      <w:pPr>
        <w:pStyle w:val="Bulletslevel1"/>
        <w:ind w:left="567" w:hanging="283"/>
        <w:rPr>
          <w:lang w:val="sk-SK"/>
        </w:rPr>
      </w:pPr>
      <w:r w:rsidRPr="0073389C">
        <w:rPr>
          <w:lang w:val="sk-SK"/>
        </w:rPr>
        <w:lastRenderedPageBreak/>
        <w:t>informáciu o počte účastníkov (cieľová skupina)</w:t>
      </w:r>
    </w:p>
    <w:p w:rsidR="00362F83" w:rsidRPr="0073389C" w:rsidRDefault="00362F83" w:rsidP="00AE0D10">
      <w:pPr>
        <w:pStyle w:val="Bulletslevel1"/>
        <w:ind w:left="567" w:hanging="283"/>
        <w:rPr>
          <w:lang w:val="sk-SK"/>
        </w:rPr>
      </w:pPr>
      <w:r w:rsidRPr="0073389C">
        <w:rPr>
          <w:lang w:val="sk-SK"/>
        </w:rPr>
        <w:t>meno/á lektora/ov vzdelávacej aktivity</w:t>
      </w:r>
    </w:p>
    <w:p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rsidR="00362F83" w:rsidRPr="0073389C" w:rsidRDefault="00362F83" w:rsidP="00AE0D10">
      <w:pPr>
        <w:spacing w:before="120" w:after="120" w:line="288" w:lineRule="auto"/>
        <w:jc w:val="both"/>
        <w:rPr>
          <w:b/>
        </w:rPr>
      </w:pPr>
      <w:r w:rsidRPr="0073389C">
        <w:rPr>
          <w:b/>
        </w:rPr>
        <w:t>Informovanie a komunikácia</w:t>
      </w:r>
    </w:p>
    <w:p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hyperlink r:id="rId18" w:history="1">
        <w:r w:rsidR="003E2E6B" w:rsidRPr="0073389C">
          <w:rPr>
            <w:rStyle w:val="Hypertextovprepojenie"/>
          </w:rPr>
          <w:t>http://www.opevs.eu</w:t>
        </w:r>
      </w:hyperlink>
      <w:r w:rsidR="00060961" w:rsidRPr="00CD3EC9">
        <w:rPr>
          <w:rStyle w:val="Hypertextovprepojenie"/>
          <w:color w:val="auto"/>
          <w:u w:val="none"/>
        </w:rPr>
        <w:t>,</w:t>
      </w:r>
      <w:r w:rsidR="005B7659" w:rsidRPr="00CD3EC9">
        <w:rPr>
          <w:rStyle w:val="Hypertextovprepojenie"/>
          <w:color w:val="auto"/>
          <w:u w:val="none"/>
        </w:rPr>
        <w:t xml:space="preserve"> resp.</w:t>
      </w:r>
      <w:r w:rsidR="005B7659" w:rsidRPr="00402129">
        <w:rPr>
          <w:rStyle w:val="Hypertextovprepojenie"/>
          <w:color w:val="auto"/>
        </w:rPr>
        <w:t xml:space="preserve"> </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rsidR="003E2E6B" w:rsidRPr="0073389C" w:rsidRDefault="003E2E6B" w:rsidP="00AE0D10">
      <w:pPr>
        <w:spacing w:before="120" w:after="120" w:line="288" w:lineRule="auto"/>
        <w:jc w:val="both"/>
      </w:pPr>
    </w:p>
    <w:p w:rsidR="00AE5A8F" w:rsidRPr="0073389C" w:rsidRDefault="00AE5A8F" w:rsidP="009F56AB">
      <w:pPr>
        <w:pStyle w:val="Nadpis2"/>
        <w:spacing w:line="288" w:lineRule="auto"/>
        <w:ind w:left="578" w:hanging="578"/>
        <w:rPr>
          <w:lang w:val="sk-SK"/>
        </w:rPr>
      </w:pPr>
      <w:bookmarkStart w:id="30" w:name="_Toc410907852"/>
      <w:bookmarkStart w:id="31" w:name="_Toc440372863"/>
      <w:bookmarkStart w:id="32" w:name="_Toc440636374"/>
      <w:r w:rsidRPr="0073389C">
        <w:rPr>
          <w:lang w:val="sk-SK"/>
        </w:rPr>
        <w:t>Monitorovanie projektu</w:t>
      </w:r>
      <w:bookmarkEnd w:id="30"/>
      <w:bookmarkEnd w:id="31"/>
      <w:bookmarkEnd w:id="32"/>
    </w:p>
    <w:p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rsidR="00355CD9" w:rsidRPr="0073389C" w:rsidRDefault="00355CD9" w:rsidP="00AE0D10">
      <w:pPr>
        <w:spacing w:before="120" w:after="120" w:line="288" w:lineRule="auto"/>
        <w:jc w:val="both"/>
      </w:pPr>
      <w:r w:rsidRPr="0073389C">
        <w:t xml:space="preserve">Prijímateľ predkladá monitorovacie správy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rsidR="006140FA" w:rsidRPr="0073389C" w:rsidRDefault="006140FA" w:rsidP="00AE0D10">
      <w:pPr>
        <w:spacing w:before="120" w:after="120" w:line="288" w:lineRule="auto"/>
        <w:jc w:val="both"/>
      </w:pPr>
      <w:r w:rsidRPr="0073389C">
        <w:rPr>
          <w:b/>
        </w:rPr>
        <w:t>Monitorovanie počas realizácie projektu</w:t>
      </w:r>
      <w:r w:rsidR="007223B7" w:rsidRPr="0073389C">
        <w:t>:</w:t>
      </w:r>
    </w:p>
    <w:p w:rsidR="002F32E4" w:rsidRPr="0073389C" w:rsidRDefault="002F32E4" w:rsidP="009A78AB">
      <w:pPr>
        <w:numPr>
          <w:ilvl w:val="0"/>
          <w:numId w:val="30"/>
        </w:numPr>
        <w:spacing w:before="120" w:after="120" w:line="288" w:lineRule="auto"/>
        <w:ind w:left="567" w:hanging="283"/>
        <w:jc w:val="both"/>
      </w:pPr>
      <w:r w:rsidRPr="0073389C">
        <w:t>Výročná monitorovacia správa</w:t>
      </w:r>
    </w:p>
    <w:p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w:t>
      </w:r>
      <w:r w:rsidRPr="0073389C">
        <w:rPr>
          <w:szCs w:val="19"/>
          <w:lang w:val="sk-SK"/>
        </w:rPr>
        <w:lastRenderedPageBreak/>
        <w:t xml:space="preserve">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rsidR="00B67CE8" w:rsidRPr="00C23F4C" w:rsidRDefault="00B67CE8" w:rsidP="00B67CE8">
      <w:pPr>
        <w:pStyle w:val="Default"/>
        <w:jc w:val="both"/>
        <w:rPr>
          <w:rFonts w:ascii="Arial" w:hAnsi="Arial" w:cs="Arial"/>
          <w:sz w:val="19"/>
          <w:szCs w:val="19"/>
          <w:lang w:val="sk-SK"/>
        </w:rPr>
      </w:pPr>
    </w:p>
    <w:p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rsidR="00B67CE8" w:rsidRPr="00C23F4C" w:rsidRDefault="00B67CE8" w:rsidP="00B67CE8">
      <w:pPr>
        <w:pStyle w:val="Default"/>
        <w:jc w:val="both"/>
        <w:rPr>
          <w:rFonts w:ascii="Arial" w:hAnsi="Arial" w:cs="Arial"/>
          <w:sz w:val="19"/>
          <w:szCs w:val="19"/>
          <w:u w:val="single"/>
          <w:lang w:val="sk-SK"/>
        </w:rPr>
      </w:pPr>
    </w:p>
    <w:p w:rsidR="00B67CE8" w:rsidRPr="00C23F4C" w:rsidRDefault="00E50FF1" w:rsidP="00B67CE8">
      <w:pPr>
        <w:pStyle w:val="Default"/>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6"/>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7"/>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8"/>
      </w:r>
      <w:r w:rsidRPr="00C23F4C">
        <w:rPr>
          <w:rFonts w:ascii="Arial" w:hAnsi="Arial" w:cs="Arial"/>
          <w:sz w:val="19"/>
          <w:szCs w:val="19"/>
          <w:lang w:val="sk-SK"/>
        </w:rPr>
        <w:t xml:space="preserve"> zbierať a uchovávať v časovej nadväznosti k relevantnej monitorovacej správe. </w:t>
      </w:r>
    </w:p>
    <w:p w:rsidR="00B67CE8" w:rsidRPr="00C23F4C" w:rsidRDefault="00B67CE8" w:rsidP="00B67CE8">
      <w:pPr>
        <w:spacing w:before="120" w:after="120"/>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rsidR="00594863" w:rsidRPr="0073389C" w:rsidRDefault="001C47DE" w:rsidP="005122B5">
      <w:pPr>
        <w:spacing w:before="120" w:after="120"/>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ŽoP</w:t>
      </w:r>
      <w:r w:rsidRPr="00F010A7" w:rsidDel="00E83090">
        <w:rPr>
          <w:szCs w:val="19"/>
        </w:rPr>
        <w:t xml:space="preserve"> </w:t>
      </w:r>
    </w:p>
    <w:p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lastRenderedPageBreak/>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rsidR="00FD7E98" w:rsidRPr="0054520F" w:rsidRDefault="00FD7E98" w:rsidP="00FD7E98">
      <w:pPr>
        <w:pStyle w:val="Default"/>
        <w:jc w:val="both"/>
        <w:rPr>
          <w:rFonts w:ascii="Arial" w:hAnsi="Arial" w:cs="Arial"/>
          <w:color w:val="auto"/>
          <w:sz w:val="19"/>
          <w:szCs w:val="19"/>
          <w:lang w:val="sk-SK"/>
        </w:rPr>
      </w:pPr>
    </w:p>
    <w:p w:rsidR="002F32E4" w:rsidRPr="006114E9" w:rsidRDefault="002F32E4" w:rsidP="00AE0D10">
      <w:pPr>
        <w:pStyle w:val="Bulletslevel1"/>
        <w:numPr>
          <w:ilvl w:val="0"/>
          <w:numId w:val="0"/>
        </w:numPr>
        <w:spacing w:after="120" w:line="288" w:lineRule="auto"/>
        <w:ind w:left="567"/>
        <w:jc w:val="both"/>
        <w:rPr>
          <w:rFonts w:cs="Arial"/>
          <w:szCs w:val="19"/>
          <w:lang w:val="sk-SK"/>
        </w:rPr>
      </w:pPr>
    </w:p>
    <w:p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9"/>
      </w:r>
      <w:r w:rsidRPr="0073389C">
        <w:rPr>
          <w:szCs w:val="19"/>
          <w:lang w:val="sk-SK"/>
        </w:rPr>
        <w:t>.</w:t>
      </w:r>
    </w:p>
    <w:p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reálne dosiahnuté hodnoty ukazovateľov projektu; </w:t>
      </w:r>
    </w:p>
    <w:p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zoznam výstupov jednotlivých aktivít projektu; </w:t>
      </w:r>
    </w:p>
    <w:p w:rsidR="002F32E4" w:rsidRPr="0073389C" w:rsidRDefault="002F32E4" w:rsidP="0027405B">
      <w:pPr>
        <w:pStyle w:val="Bulletslevel2"/>
        <w:numPr>
          <w:ilvl w:val="0"/>
          <w:numId w:val="77"/>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rsidR="00274ECC" w:rsidRPr="0073389C" w:rsidRDefault="00DF22AA" w:rsidP="0027405B">
      <w:pPr>
        <w:pStyle w:val="Bulletslevel1"/>
        <w:numPr>
          <w:ilvl w:val="1"/>
          <w:numId w:val="78"/>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rsidR="00274ECC" w:rsidRPr="0073389C" w:rsidRDefault="00274ECC" w:rsidP="0027405B">
      <w:pPr>
        <w:pStyle w:val="Bulletslevel1"/>
        <w:numPr>
          <w:ilvl w:val="1"/>
          <w:numId w:val="78"/>
        </w:numPr>
        <w:rPr>
          <w:lang w:val="sk-SK"/>
        </w:rPr>
      </w:pPr>
      <w:r w:rsidRPr="0073389C">
        <w:rPr>
          <w:lang w:val="sk-SK"/>
        </w:rPr>
        <w:lastRenderedPageBreak/>
        <w:t xml:space="preserve">aktuálne hodnoty ukazovateľov; </w:t>
      </w:r>
    </w:p>
    <w:p w:rsidR="00274ECC" w:rsidRPr="0073389C" w:rsidRDefault="00274ECC" w:rsidP="0027405B">
      <w:pPr>
        <w:pStyle w:val="Bulletslevel1"/>
        <w:numPr>
          <w:ilvl w:val="1"/>
          <w:numId w:val="78"/>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rsidR="00F93253" w:rsidRDefault="00F93253" w:rsidP="00F93253">
      <w:pPr>
        <w:pStyle w:val="Default"/>
        <w:rPr>
          <w:rFonts w:ascii="Arial" w:hAnsi="Arial"/>
          <w:b/>
          <w:color w:val="auto"/>
          <w:sz w:val="19"/>
          <w:lang w:val="sk-SK"/>
        </w:rPr>
      </w:pPr>
    </w:p>
    <w:p w:rsidR="00F93253" w:rsidRDefault="00F93253" w:rsidP="00F93253">
      <w:pPr>
        <w:pStyle w:val="Default"/>
        <w:rPr>
          <w:rFonts w:ascii="Arial" w:hAnsi="Arial"/>
          <w:b/>
          <w:color w:val="auto"/>
          <w:sz w:val="19"/>
          <w:lang w:val="sk-SK"/>
        </w:rPr>
      </w:pPr>
    </w:p>
    <w:p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rsidR="00F651CD" w:rsidRDefault="00F93253" w:rsidP="00F651CD">
      <w:pPr>
        <w:pStyle w:val="Default"/>
        <w:jc w:val="both"/>
        <w:rPr>
          <w:rFonts w:ascii="Arial" w:hAnsi="Arial"/>
          <w:color w:val="auto"/>
          <w:sz w:val="19"/>
          <w:lang w:val="sk-SK"/>
        </w:rPr>
      </w:pPr>
      <w:r w:rsidRPr="003B2A65">
        <w:rPr>
          <w:lang w:val="sk-SK"/>
        </w:rPr>
        <w:br/>
      </w:r>
    </w:p>
    <w:p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r w:rsidR="00303F2B">
        <w:rPr>
          <w:rFonts w:ascii="Arial" w:hAnsi="Arial"/>
          <w:color w:val="auto"/>
          <w:sz w:val="19"/>
          <w:lang w:val="sk-SK"/>
        </w:rPr>
        <w:t xml:space="preserve"> </w:t>
      </w:r>
    </w:p>
    <w:p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rsidR="000711BA" w:rsidRDefault="00F651CD" w:rsidP="000711BA">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r w:rsidR="000711BA" w:rsidRPr="000711BA">
        <w:rPr>
          <w:rFonts w:ascii="Arial" w:hAnsi="Arial"/>
          <w:color w:val="auto"/>
          <w:sz w:val="19"/>
          <w:lang w:val="sk-SK"/>
        </w:rPr>
        <w:t xml:space="preserve"> </w:t>
      </w:r>
    </w:p>
    <w:p w:rsidR="00F651CD" w:rsidRDefault="000711BA" w:rsidP="00F651CD">
      <w:pPr>
        <w:pStyle w:val="Default"/>
        <w:jc w:val="both"/>
        <w:rPr>
          <w:rFonts w:ascii="Arial" w:hAnsi="Arial"/>
          <w:color w:val="auto"/>
          <w:sz w:val="19"/>
          <w:lang w:val="sk-SK"/>
        </w:rPr>
      </w:pPr>
      <w:r>
        <w:rPr>
          <w:rFonts w:ascii="Arial" w:hAnsi="Arial"/>
          <w:color w:val="auto"/>
          <w:sz w:val="19"/>
          <w:lang w:val="sk-SK"/>
        </w:rPr>
        <w:t xml:space="preserve">Nižšie uvedené postupy a príklady spôsobu výpočtu slúžia  na základné vymedzenie sumy NFP, ktorú môže RO pre OP EVS požadovať od prijímateľa vrátiť v zmysle čl. 10, ods.1 písmeno j) </w:t>
      </w:r>
      <w:r w:rsidR="00460926">
        <w:rPr>
          <w:rFonts w:ascii="Arial" w:hAnsi="Arial"/>
          <w:color w:val="auto"/>
          <w:sz w:val="19"/>
          <w:lang w:val="sk-SK"/>
        </w:rPr>
        <w:t xml:space="preserve">VZP </w:t>
      </w:r>
      <w:r>
        <w:rPr>
          <w:rFonts w:ascii="Arial" w:hAnsi="Arial"/>
          <w:color w:val="auto"/>
          <w:sz w:val="19"/>
          <w:lang w:val="sk-SK"/>
        </w:rPr>
        <w:t>Zmluvy o NFP.</w:t>
      </w:r>
      <w:r w:rsidR="00A7336C">
        <w:rPr>
          <w:rFonts w:ascii="Arial" w:hAnsi="Arial"/>
          <w:color w:val="auto"/>
          <w:sz w:val="19"/>
          <w:lang w:val="sk-SK"/>
        </w:rPr>
        <w:br/>
      </w:r>
    </w:p>
    <w:p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rsidR="00F651CD" w:rsidRDefault="00F651CD" w:rsidP="00F651CD">
      <w:pPr>
        <w:pStyle w:val="Default"/>
        <w:jc w:val="both"/>
        <w:rPr>
          <w:rFonts w:ascii="Arial" w:hAnsi="Arial"/>
          <w:color w:val="auto"/>
          <w:sz w:val="19"/>
          <w:lang w:val="sk-SK"/>
        </w:rPr>
      </w:pPr>
    </w:p>
    <w:p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10"/>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lastRenderedPageBreak/>
        <w:t>RO pre OP EVS pri krátení výdavkov v prípade nenaplnenia plánovaných hodnôt ukazovateľov výsledku zohľadní reálne čerpanie rozpočtu.</w:t>
      </w:r>
      <w:r>
        <w:rPr>
          <w:rFonts w:ascii="Arial" w:hAnsi="Arial"/>
          <w:color w:val="auto"/>
          <w:sz w:val="19"/>
          <w:lang w:val="sk-SK"/>
        </w:rPr>
        <w:t xml:space="preserve"> </w:t>
      </w:r>
    </w:p>
    <w:p w:rsidR="00F651CD" w:rsidRDefault="00F651CD" w:rsidP="00F651CD">
      <w:pPr>
        <w:pStyle w:val="Default"/>
        <w:jc w:val="both"/>
        <w:rPr>
          <w:rFonts w:ascii="Arial" w:hAnsi="Arial"/>
          <w:color w:val="auto"/>
          <w:sz w:val="19"/>
          <w:lang w:val="sk-SK"/>
        </w:rPr>
      </w:pPr>
    </w:p>
    <w:p w:rsidR="00F651CD" w:rsidRDefault="00F651CD" w:rsidP="00F651CD">
      <w:pPr>
        <w:pStyle w:val="Default"/>
        <w:jc w:val="both"/>
        <w:rPr>
          <w:rFonts w:ascii="Arial" w:hAnsi="Arial"/>
          <w:color w:val="auto"/>
          <w:sz w:val="19"/>
          <w:lang w:val="sk-SK"/>
        </w:rPr>
      </w:pPr>
    </w:p>
    <w:p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rsidR="00F651CD" w:rsidRDefault="00F651CD" w:rsidP="00F651CD">
      <w:pPr>
        <w:pStyle w:val="Default"/>
        <w:jc w:val="both"/>
        <w:rPr>
          <w:rFonts w:ascii="Arial" w:hAnsi="Arial"/>
          <w:color w:val="auto"/>
          <w:sz w:val="19"/>
          <w:lang w:val="sk-SK"/>
        </w:rPr>
      </w:pP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rsidR="00F651CD" w:rsidRPr="00771817" w:rsidRDefault="00F651CD" w:rsidP="00771817">
      <w:pPr>
        <w:pStyle w:val="Default"/>
        <w:jc w:val="both"/>
        <w:rPr>
          <w:rFonts w:ascii="Arial" w:hAnsi="Arial"/>
          <w:color w:val="auto"/>
          <w:sz w:val="19"/>
          <w:lang w:val="sk-SK"/>
        </w:rPr>
      </w:pPr>
    </w:p>
    <w:p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rsidR="00F651CD" w:rsidRPr="00EB58C6" w:rsidRDefault="00F651CD" w:rsidP="00F651CD">
      <w:pPr>
        <w:pStyle w:val="Default"/>
        <w:jc w:val="both"/>
        <w:rPr>
          <w:rFonts w:ascii="Arial" w:hAnsi="Arial"/>
          <w:color w:val="auto"/>
          <w:sz w:val="19"/>
          <w:lang w:val="sk-SK"/>
        </w:rPr>
      </w:pP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rsidR="00F651CD" w:rsidRPr="00896953" w:rsidRDefault="00F651CD" w:rsidP="00F651CD">
      <w:pPr>
        <w:pStyle w:val="Default"/>
        <w:jc w:val="both"/>
        <w:rPr>
          <w:rFonts w:ascii="Arial" w:hAnsi="Arial"/>
          <w:color w:val="auto"/>
          <w:sz w:val="19"/>
          <w:lang w:val="sk-SK"/>
        </w:rPr>
      </w:pPr>
    </w:p>
    <w:p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rsidR="00F651CD" w:rsidRDefault="00F651CD" w:rsidP="00F651CD">
      <w:pPr>
        <w:pStyle w:val="Default"/>
        <w:jc w:val="both"/>
        <w:rPr>
          <w:rFonts w:ascii="Arial" w:hAnsi="Arial"/>
          <w:color w:val="auto"/>
          <w:sz w:val="19"/>
          <w:lang w:val="sk-SK"/>
        </w:rPr>
      </w:pP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rsidR="00BD3255" w:rsidRDefault="00BD3255" w:rsidP="00F651CD">
      <w:pPr>
        <w:pStyle w:val="Default"/>
        <w:jc w:val="both"/>
        <w:rPr>
          <w:rFonts w:ascii="Arial" w:hAnsi="Arial"/>
          <w:color w:val="auto"/>
          <w:sz w:val="19"/>
          <w:lang w:val="sk-SK"/>
        </w:rPr>
      </w:pPr>
    </w:p>
    <w:p w:rsidR="007223B7" w:rsidRPr="0073389C" w:rsidRDefault="007223B7" w:rsidP="007223B7">
      <w:pPr>
        <w:pStyle w:val="Nadpis2"/>
        <w:rPr>
          <w:lang w:val="sk-SK"/>
        </w:rPr>
      </w:pPr>
      <w:bookmarkStart w:id="34" w:name="_Toc440372864"/>
      <w:bookmarkStart w:id="35"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4"/>
      <w:bookmarkEnd w:id="35"/>
    </w:p>
    <w:p w:rsidR="00563905" w:rsidRPr="0073389C" w:rsidRDefault="00563905" w:rsidP="009B5B97">
      <w:pPr>
        <w:spacing w:before="120" w:after="120" w:line="288" w:lineRule="auto"/>
        <w:jc w:val="both"/>
      </w:pPr>
    </w:p>
    <w:p w:rsidR="00AE5A8F" w:rsidRPr="0073389C" w:rsidRDefault="00023A70" w:rsidP="009B5B97">
      <w:pPr>
        <w:pStyle w:val="Nadpis3"/>
        <w:spacing w:line="288" w:lineRule="auto"/>
        <w:ind w:left="567" w:firstLine="0"/>
        <w:rPr>
          <w:lang w:val="sk-SK"/>
        </w:rPr>
      </w:pPr>
      <w:bookmarkStart w:id="36" w:name="_Toc440372865"/>
      <w:bookmarkStart w:id="37" w:name="_Toc440636376"/>
      <w:r w:rsidRPr="0073389C">
        <w:rPr>
          <w:lang w:val="sk-SK"/>
        </w:rPr>
        <w:t>Charakter zmien a spôsob posudzovania zmien</w:t>
      </w:r>
      <w:bookmarkEnd w:id="36"/>
      <w:bookmarkEnd w:id="37"/>
    </w:p>
    <w:p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rsidR="00DF609C" w:rsidRPr="0073389C" w:rsidRDefault="00DF609C" w:rsidP="009B5B97">
      <w:pPr>
        <w:spacing w:before="120" w:after="120" w:line="288" w:lineRule="auto"/>
        <w:jc w:val="both"/>
      </w:pPr>
    </w:p>
    <w:p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rsidR="008F0217" w:rsidRDefault="00C750F1" w:rsidP="0027405B">
      <w:pPr>
        <w:pStyle w:val="Odsekzoznamu"/>
        <w:numPr>
          <w:ilvl w:val="0"/>
          <w:numId w:val="9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rsidR="00FD2BDF" w:rsidRPr="00FD2BDF" w:rsidRDefault="00FD2BDF" w:rsidP="0027405B">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lastRenderedPageBreak/>
        <w:t>v rozpočte p</w:t>
      </w:r>
      <w:r w:rsidRPr="00E008D8">
        <w:rPr>
          <w:bCs/>
          <w:lang w:eastAsia="cs-CZ"/>
        </w:rPr>
        <w:t>rojektu, okrem nedočerpania niektorej rozpočtovej položky</w:t>
      </w:r>
      <w:r w:rsidR="00B3113C" w:rsidRPr="0073389C">
        <w:rPr>
          <w:lang w:eastAsia="cs-CZ"/>
        </w:rPr>
        <w:t>,</w:t>
      </w:r>
    </w:p>
    <w:p w:rsidR="00033F4A" w:rsidRDefault="00E008D8" w:rsidP="0027405B">
      <w:pPr>
        <w:numPr>
          <w:ilvl w:val="0"/>
          <w:numId w:val="40"/>
        </w:numPr>
        <w:spacing w:before="120" w:after="120" w:line="288" w:lineRule="auto"/>
        <w:ind w:left="851" w:hanging="284"/>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rsidR="00033F4A" w:rsidRPr="00033F4A" w:rsidRDefault="00033F4A" w:rsidP="00033F4A">
      <w:pPr>
        <w:spacing w:before="120" w:after="120" w:line="288" w:lineRule="auto"/>
        <w:ind w:left="851"/>
        <w:jc w:val="both"/>
        <w:rPr>
          <w:bCs/>
          <w:lang w:eastAsia="cs-CZ"/>
        </w:rPr>
      </w:pPr>
    </w:p>
    <w:p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rsidR="00DE2902" w:rsidRPr="0073389C" w:rsidRDefault="00DE2902" w:rsidP="009B5B97">
      <w:pPr>
        <w:spacing w:before="120" w:after="120" w:line="288" w:lineRule="auto"/>
        <w:jc w:val="both"/>
      </w:pPr>
    </w:p>
    <w:p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xml:space="preserve">, inak sa jedná podstatné porušenie Zmluvy o NFP s možným následkom odstúpenia od zmluvy s vrátením NFP, resp. časti NFP </w:t>
      </w:r>
      <w:r w:rsidRPr="0073389C">
        <w:t xml:space="preserve"> </w:t>
      </w:r>
    </w:p>
    <w:p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rsidR="00640A58" w:rsidRPr="0073389C" w:rsidRDefault="00640A58" w:rsidP="009B5B97">
      <w:pPr>
        <w:tabs>
          <w:tab w:val="left" w:pos="0"/>
        </w:tabs>
        <w:autoSpaceDE w:val="0"/>
        <w:autoSpaceDN w:val="0"/>
        <w:adjustRightInd w:val="0"/>
        <w:spacing w:before="120" w:after="120" w:line="288" w:lineRule="auto"/>
        <w:jc w:val="both"/>
        <w:rPr>
          <w:sz w:val="20"/>
        </w:rPr>
      </w:pPr>
    </w:p>
    <w:p w:rsidR="00AE5A8F" w:rsidRPr="0073389C" w:rsidRDefault="00AE5A8F" w:rsidP="009B5B97">
      <w:pPr>
        <w:pStyle w:val="Nadpis3"/>
        <w:spacing w:line="288" w:lineRule="auto"/>
        <w:ind w:left="567" w:firstLine="0"/>
        <w:rPr>
          <w:lang w:val="sk-SK"/>
        </w:rPr>
      </w:pPr>
      <w:bookmarkStart w:id="38" w:name="_Toc410907854"/>
      <w:bookmarkStart w:id="39" w:name="_Toc440372866"/>
      <w:bookmarkStart w:id="40" w:name="_Toc440636377"/>
      <w:r w:rsidRPr="0073389C">
        <w:rPr>
          <w:lang w:val="sk-SK"/>
        </w:rPr>
        <w:t>Administrácia zmenového konania</w:t>
      </w:r>
      <w:bookmarkEnd w:id="38"/>
      <w:bookmarkEnd w:id="39"/>
      <w:bookmarkEnd w:id="40"/>
    </w:p>
    <w:p w:rsidR="00836462" w:rsidRPr="0073389C" w:rsidRDefault="00836462" w:rsidP="009B5B97">
      <w:pPr>
        <w:tabs>
          <w:tab w:val="left" w:pos="426"/>
        </w:tabs>
        <w:spacing w:before="120" w:after="120" w:line="288" w:lineRule="auto"/>
        <w:jc w:val="both"/>
      </w:pPr>
      <w:r w:rsidRPr="0073389C">
        <w:t>Zmenu zmluvných podmienok môže iniciovať:</w:t>
      </w:r>
    </w:p>
    <w:p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rsidR="00AE5A8F" w:rsidRPr="0073389C" w:rsidRDefault="00AE5A8F" w:rsidP="009B5B97">
      <w:pPr>
        <w:autoSpaceDE w:val="0"/>
        <w:autoSpaceDN w:val="0"/>
        <w:adjustRightInd w:val="0"/>
        <w:spacing w:before="120" w:after="120" w:line="288" w:lineRule="auto"/>
        <w:jc w:val="both"/>
      </w:pPr>
      <w:r w:rsidRPr="0073389C">
        <w:lastRenderedPageBreak/>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rsidR="00AD5432" w:rsidRDefault="00AE5A8F" w:rsidP="00AD5432">
      <w:pPr>
        <w:autoSpaceDE w:val="0"/>
        <w:autoSpaceDN w:val="0"/>
        <w:adjustRightInd w:val="0"/>
        <w:spacing w:before="120" w:line="288" w:lineRule="auto"/>
        <w:jc w:val="both"/>
        <w:rPr>
          <w:rFonts w:cs="Arial"/>
          <w:szCs w:val="19"/>
        </w:rPr>
      </w:pPr>
      <w:r w:rsidRPr="0073389C">
        <w:lastRenderedPageBreak/>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rsidR="00AE5A8F" w:rsidRPr="0073389C" w:rsidRDefault="00AE5A8F" w:rsidP="009B5B97">
      <w:pPr>
        <w:autoSpaceDE w:val="0"/>
        <w:autoSpaceDN w:val="0"/>
        <w:adjustRightInd w:val="0"/>
        <w:spacing w:before="120" w:after="120" w:line="288" w:lineRule="auto"/>
        <w:jc w:val="both"/>
      </w:pPr>
    </w:p>
    <w:p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rsidR="004E3753" w:rsidRDefault="00D11C1D" w:rsidP="009B5B97">
      <w:pPr>
        <w:autoSpaceDE w:val="0"/>
        <w:autoSpaceDN w:val="0"/>
        <w:adjustRightInd w:val="0"/>
        <w:spacing w:before="120" w:after="120" w:line="288" w:lineRule="auto"/>
        <w:jc w:val="both"/>
      </w:pPr>
      <w:bookmarkStart w:id="41" w:name="_Toc410031665"/>
      <w:bookmarkStart w:id="42"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rsidR="00563905" w:rsidRDefault="00563905" w:rsidP="009B5B97">
      <w:pPr>
        <w:autoSpaceDE w:val="0"/>
        <w:autoSpaceDN w:val="0"/>
        <w:adjustRightInd w:val="0"/>
        <w:spacing w:before="120" w:after="120" w:line="288" w:lineRule="auto"/>
        <w:jc w:val="both"/>
      </w:pPr>
    </w:p>
    <w:p w:rsidR="00E34A10" w:rsidRDefault="00E34A10" w:rsidP="009B5B97">
      <w:pPr>
        <w:autoSpaceDE w:val="0"/>
        <w:autoSpaceDN w:val="0"/>
        <w:adjustRightInd w:val="0"/>
        <w:spacing w:before="120" w:after="120" w:line="288" w:lineRule="auto"/>
        <w:jc w:val="both"/>
      </w:pPr>
    </w:p>
    <w:p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rsidR="00E34A10" w:rsidRPr="00E34A10" w:rsidRDefault="00E34A10" w:rsidP="00E34A10"/>
    <w:p w:rsidR="00AE5A8F" w:rsidRPr="0073389C" w:rsidRDefault="00AE5A8F" w:rsidP="00E61650">
      <w:pPr>
        <w:pStyle w:val="Nadpis3"/>
        <w:spacing w:line="288" w:lineRule="auto"/>
        <w:ind w:left="567" w:firstLine="0"/>
        <w:jc w:val="both"/>
        <w:rPr>
          <w:lang w:val="sk-SK"/>
        </w:rPr>
      </w:pPr>
      <w:bookmarkStart w:id="43" w:name="_Toc440372867"/>
      <w:bookmarkStart w:id="44" w:name="_Toc440636378"/>
      <w:r w:rsidRPr="0073389C">
        <w:rPr>
          <w:lang w:val="sk-SK"/>
        </w:rPr>
        <w:t>Ukončenie zmluvného vzťahu</w:t>
      </w:r>
      <w:bookmarkEnd w:id="41"/>
      <w:bookmarkEnd w:id="42"/>
      <w:bookmarkEnd w:id="43"/>
      <w:bookmarkEnd w:id="44"/>
    </w:p>
    <w:p w:rsidR="00AE5A8F" w:rsidRPr="0073389C" w:rsidRDefault="00AE5A8F" w:rsidP="00E61650">
      <w:pPr>
        <w:spacing w:before="120" w:after="120" w:line="288" w:lineRule="auto"/>
        <w:jc w:val="both"/>
      </w:pPr>
      <w:r w:rsidRPr="0073389C">
        <w:t xml:space="preserve">K ukončeniu zmluvného vzťahu dochádza: </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rsidR="005E6319" w:rsidRPr="0073389C" w:rsidRDefault="00AE5A8F" w:rsidP="00284048">
      <w:pPr>
        <w:pStyle w:val="Nadpis2"/>
        <w:spacing w:line="288" w:lineRule="auto"/>
        <w:ind w:left="426"/>
        <w:rPr>
          <w:lang w:val="sk-SK"/>
        </w:rPr>
      </w:pPr>
      <w:bookmarkStart w:id="45" w:name="_Toc410907856"/>
      <w:bookmarkStart w:id="46" w:name="_Toc440372868"/>
      <w:bookmarkStart w:id="47" w:name="_Toc440636379"/>
      <w:r w:rsidRPr="0073389C">
        <w:rPr>
          <w:lang w:val="sk-SK"/>
        </w:rPr>
        <w:t>Finančné riadenie</w:t>
      </w:r>
      <w:bookmarkEnd w:id="45"/>
      <w:bookmarkEnd w:id="46"/>
      <w:bookmarkEnd w:id="47"/>
    </w:p>
    <w:p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rsidR="00563905" w:rsidRPr="0073389C" w:rsidRDefault="00563905" w:rsidP="00E61650">
      <w:pPr>
        <w:spacing w:before="120" w:after="120" w:line="288" w:lineRule="auto"/>
        <w:jc w:val="both"/>
      </w:pPr>
    </w:p>
    <w:p w:rsidR="00AE5A8F" w:rsidRPr="0073389C" w:rsidRDefault="00AE5A8F" w:rsidP="00E61650">
      <w:pPr>
        <w:pStyle w:val="Nadpis3"/>
        <w:spacing w:line="288" w:lineRule="auto"/>
        <w:ind w:left="567" w:firstLine="0"/>
        <w:rPr>
          <w:lang w:val="sk-SK"/>
        </w:rPr>
      </w:pPr>
      <w:bookmarkStart w:id="48" w:name="_Toc410907857"/>
      <w:bookmarkStart w:id="49" w:name="_Toc440372869"/>
      <w:bookmarkStart w:id="50" w:name="_Toc440636380"/>
      <w:r w:rsidRPr="0073389C">
        <w:rPr>
          <w:lang w:val="sk-SK"/>
        </w:rPr>
        <w:t>Vedenie účtovníct</w:t>
      </w:r>
      <w:r w:rsidR="004A616F" w:rsidRPr="0073389C">
        <w:rPr>
          <w:lang w:val="sk-SK"/>
        </w:rPr>
        <w:t>va</w:t>
      </w:r>
      <w:bookmarkEnd w:id="48"/>
      <w:bookmarkEnd w:id="49"/>
      <w:bookmarkEnd w:id="50"/>
    </w:p>
    <w:p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V zmysle zákona o účtovníctve každá účtovná jednotka účtuje buď v sústave podvojného účtovníctva alebo v sústave jednoduchého účtovníctva.</w:t>
      </w:r>
    </w:p>
    <w:p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1"/>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lastRenderedPageBreak/>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rsidR="00031457" w:rsidRPr="0073389C" w:rsidRDefault="00031457" w:rsidP="00E61650">
      <w:pPr>
        <w:spacing w:before="120" w:after="120" w:line="288" w:lineRule="auto"/>
        <w:jc w:val="both"/>
      </w:pPr>
    </w:p>
    <w:p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1" w:name="_Toc440372870"/>
      <w:bookmarkStart w:id="52" w:name="_Toc440636381"/>
      <w:bookmarkStart w:id="53"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1"/>
      <w:bookmarkEnd w:id="52"/>
      <w:r w:rsidR="0039421B" w:rsidRPr="0073389C">
        <w:rPr>
          <w:lang w:val="sk-SK"/>
        </w:rPr>
        <w:t xml:space="preserve"> </w:t>
      </w:r>
    </w:p>
    <w:p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12"/>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rsidR="00521CFB" w:rsidRDefault="008D2E36" w:rsidP="0027405B">
      <w:pPr>
        <w:pStyle w:val="Odsekzoznamu"/>
        <w:numPr>
          <w:ilvl w:val="0"/>
          <w:numId w:val="79"/>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3"/>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w:t>
      </w:r>
      <w:r w:rsidRPr="0073389C">
        <w:lastRenderedPageBreak/>
        <w:t>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4"/>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5"/>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w:t>
      </w:r>
      <w:r w:rsidRPr="0073389C">
        <w:rPr>
          <w:szCs w:val="19"/>
          <w:lang w:val="sk-SK"/>
        </w:rPr>
        <w:lastRenderedPageBreak/>
        <w:t xml:space="preserve">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6"/>
      </w:r>
      <w:r w:rsidRPr="0073389C">
        <w:t>.</w:t>
      </w:r>
    </w:p>
    <w:p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rsidR="003F3CEE" w:rsidRPr="00B74DAF" w:rsidRDefault="003F3CEE" w:rsidP="003F3CEE">
      <w:pPr>
        <w:rPr>
          <w:rFonts w:cs="Arial"/>
          <w:b/>
          <w:szCs w:val="19"/>
        </w:rPr>
      </w:pPr>
    </w:p>
    <w:p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rsidR="003F3CEE" w:rsidRDefault="003F3CEE" w:rsidP="003F3CEE">
      <w:pPr>
        <w:autoSpaceDE w:val="0"/>
        <w:autoSpaceDN w:val="0"/>
        <w:adjustRightInd w:val="0"/>
        <w:jc w:val="both"/>
        <w:rPr>
          <w:rFonts w:cs="Arial"/>
          <w:szCs w:val="19"/>
        </w:rPr>
      </w:pPr>
    </w:p>
    <w:p w:rsidR="003F3CEE" w:rsidRDefault="003F3CEE" w:rsidP="009C17FB">
      <w:pPr>
        <w:pStyle w:val="Odsekzoznamu"/>
        <w:numPr>
          <w:ilvl w:val="0"/>
          <w:numId w:val="113"/>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rsidR="003F3CEE" w:rsidRPr="00D877AF" w:rsidRDefault="003F3CEE" w:rsidP="003F3CEE">
      <w:pPr>
        <w:pStyle w:val="Odsekzoznamu"/>
        <w:tabs>
          <w:tab w:val="num" w:pos="567"/>
        </w:tabs>
        <w:autoSpaceDE w:val="0"/>
        <w:autoSpaceDN w:val="0"/>
        <w:adjustRightInd w:val="0"/>
        <w:ind w:left="284"/>
        <w:jc w:val="both"/>
        <w:rPr>
          <w:rFonts w:cs="Arial"/>
          <w:szCs w:val="19"/>
        </w:rPr>
      </w:pPr>
    </w:p>
    <w:p w:rsidR="003F3CEE" w:rsidRPr="00D877AF" w:rsidRDefault="003F3CEE" w:rsidP="009C17FB">
      <w:pPr>
        <w:pStyle w:val="Odsekzoznamu"/>
        <w:numPr>
          <w:ilvl w:val="0"/>
          <w:numId w:val="113"/>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 xml:space="preserve">Prijímateľ prevedie sumu vo výške </w:t>
      </w:r>
      <w:r w:rsidRPr="00D877AF">
        <w:rPr>
          <w:rFonts w:cs="Arial"/>
          <w:szCs w:val="19"/>
        </w:rPr>
        <w:lastRenderedPageBreak/>
        <w:t>oprávnených výdavkov vzniknutých počas predchádzajúceho kalendárneho mesiaca najneskôr do 5 pracovných dní od ukončenia p</w:t>
      </w:r>
      <w:r>
        <w:rPr>
          <w:rFonts w:cs="Arial"/>
          <w:szCs w:val="19"/>
        </w:rPr>
        <w:t>redmetného kalendárneho mesiaca.</w:t>
      </w:r>
    </w:p>
    <w:p w:rsidR="003F3CEE" w:rsidRDefault="003F3CEE" w:rsidP="003F3CEE">
      <w:pPr>
        <w:autoSpaceDE w:val="0"/>
        <w:autoSpaceDN w:val="0"/>
        <w:adjustRightInd w:val="0"/>
        <w:spacing w:afterLines="20" w:after="48"/>
        <w:ind w:left="284"/>
        <w:jc w:val="both"/>
        <w:rPr>
          <w:rFonts w:cs="Arial"/>
          <w:szCs w:val="19"/>
        </w:rPr>
      </w:pPr>
    </w:p>
    <w:p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rsidR="008D2E36" w:rsidRPr="003A1E7D" w:rsidRDefault="008D2E36" w:rsidP="00E135DC">
      <w:bookmarkStart w:id="54" w:name="_Toc440372871"/>
      <w:bookmarkStart w:id="55" w:name="_Toc440636382"/>
      <w:r w:rsidRPr="00E135DC">
        <w:rPr>
          <w:b/>
        </w:rPr>
        <w:t>Platby vo vzťahu prijímateľ – dodávateľ/zhotoviteľ</w:t>
      </w:r>
      <w:bookmarkEnd w:id="54"/>
      <w:bookmarkEnd w:id="55"/>
    </w:p>
    <w:p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rsidR="00E61650" w:rsidRPr="0073389C" w:rsidRDefault="00E61650" w:rsidP="00E61650">
      <w:pPr>
        <w:autoSpaceDE w:val="0"/>
        <w:autoSpaceDN w:val="0"/>
        <w:adjustRightInd w:val="0"/>
        <w:spacing w:before="120" w:after="120" w:line="288" w:lineRule="auto"/>
        <w:jc w:val="both"/>
      </w:pPr>
    </w:p>
    <w:p w:rsidR="00AE5A8F" w:rsidRPr="0073389C" w:rsidRDefault="00AE5A8F" w:rsidP="00E61650">
      <w:pPr>
        <w:pStyle w:val="Nadpis3"/>
        <w:spacing w:line="288" w:lineRule="auto"/>
        <w:ind w:left="567" w:firstLine="0"/>
        <w:rPr>
          <w:lang w:val="sk-SK"/>
        </w:rPr>
      </w:pPr>
      <w:bookmarkStart w:id="56" w:name="_Toc440372872"/>
      <w:bookmarkStart w:id="57" w:name="_Toc440636383"/>
      <w:r w:rsidRPr="0073389C">
        <w:rPr>
          <w:lang w:val="sk-SK"/>
        </w:rPr>
        <w:t>Oprávnenosť výdavkov</w:t>
      </w:r>
      <w:bookmarkEnd w:id="53"/>
      <w:bookmarkEnd w:id="56"/>
      <w:bookmarkEnd w:id="57"/>
    </w:p>
    <w:p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7"/>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rsidR="0014042C" w:rsidRPr="0073389C" w:rsidRDefault="00AE5A8F" w:rsidP="00DE2902">
      <w:pPr>
        <w:spacing w:before="360" w:after="120" w:line="288" w:lineRule="auto"/>
        <w:jc w:val="both"/>
        <w:rPr>
          <w:b/>
        </w:rPr>
      </w:pPr>
      <w:r w:rsidRPr="0073389C">
        <w:rPr>
          <w:b/>
        </w:rPr>
        <w:t xml:space="preserve">Priame výdavky </w:t>
      </w:r>
    </w:p>
    <w:p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rsidR="00AE5A8F" w:rsidRPr="0073389C" w:rsidRDefault="00AE5A8F" w:rsidP="00E61650">
      <w:pPr>
        <w:spacing w:before="120" w:after="120" w:line="288" w:lineRule="auto"/>
        <w:jc w:val="both"/>
      </w:pPr>
      <w:r w:rsidRPr="0073389C">
        <w:lastRenderedPageBreak/>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8"/>
      </w:r>
      <w:r w:rsidR="000F5FC0" w:rsidRPr="0073389C">
        <w:t>.</w:t>
      </w:r>
      <w:r w:rsidRPr="0073389C">
        <w:t xml:space="preserve"> </w:t>
      </w:r>
    </w:p>
    <w:p w:rsidR="00AE5A8F" w:rsidRPr="0073389C" w:rsidRDefault="00AE5A8F" w:rsidP="00E61650">
      <w:pPr>
        <w:spacing w:before="120" w:after="120" w:line="288" w:lineRule="auto"/>
        <w:jc w:val="both"/>
      </w:pPr>
      <w:r w:rsidRPr="0073389C">
        <w:t>Rezerva na nepredvídané výdavky sa použije najmä v prípadoch, ak došlo k:</w:t>
      </w:r>
    </w:p>
    <w:p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rsidR="0080116A" w:rsidRPr="00B00E0D" w:rsidRDefault="0080116A" w:rsidP="00B00E0D">
      <w:pPr>
        <w:spacing w:before="360" w:after="120" w:line="288" w:lineRule="auto"/>
        <w:jc w:val="both"/>
        <w:rPr>
          <w:b/>
        </w:rPr>
      </w:pPr>
      <w:r w:rsidRPr="00B00E0D">
        <w:rPr>
          <w:b/>
        </w:rPr>
        <w:t>Nepriame výdavky</w:t>
      </w:r>
    </w:p>
    <w:p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9"/>
      </w:r>
      <w:r w:rsidRPr="0073389C">
        <w:rPr>
          <w:szCs w:val="19"/>
          <w:lang w:val="sk-SK"/>
        </w:rPr>
        <w:t>, fax, internet, upratovanie, nákup spotrebného materiálu, mzdové výdavky obslužných zamestnancov.</w:t>
      </w:r>
    </w:p>
    <w:p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rsidR="004B173C" w:rsidRPr="0073389C" w:rsidRDefault="004B173C" w:rsidP="00E61650">
      <w:pPr>
        <w:spacing w:before="120" w:after="120" w:line="288" w:lineRule="auto"/>
        <w:jc w:val="both"/>
      </w:pPr>
      <w:r w:rsidRPr="0073389C">
        <w:lastRenderedPageBreak/>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rsidR="004F5296" w:rsidRPr="0073389C" w:rsidRDefault="00AE5A8F" w:rsidP="00E61650">
      <w:pPr>
        <w:spacing w:before="120" w:after="120" w:line="288" w:lineRule="auto"/>
        <w:jc w:val="both"/>
        <w:rPr>
          <w:b/>
        </w:rPr>
      </w:pPr>
      <w:r w:rsidRPr="0073389C">
        <w:rPr>
          <w:b/>
        </w:rPr>
        <w:t>Oprávnené výdavky</w:t>
      </w:r>
    </w:p>
    <w:p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rsidR="00AE5A8F" w:rsidRPr="0073389C" w:rsidRDefault="00AE5A8F" w:rsidP="00E61650">
      <w:pPr>
        <w:spacing w:before="120" w:after="120" w:line="288" w:lineRule="auto"/>
        <w:jc w:val="both"/>
      </w:pPr>
      <w:r w:rsidRPr="0073389C">
        <w:t>Výdavok je oprávnený, ak spĺňa všetky nasledujúce podmienky:</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w:t>
      </w:r>
      <w:r w:rsidR="004B173C" w:rsidRPr="0073389C">
        <w:lastRenderedPageBreak/>
        <w:t>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0"/>
      </w:r>
      <w:r w:rsidRPr="0073389C">
        <w:t xml:space="preserve"> (s výnimkou odpisov);</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rsidR="00AE5A8F" w:rsidRPr="0073389C" w:rsidRDefault="00AE5A8F" w:rsidP="00E61650">
      <w:pPr>
        <w:spacing w:before="120" w:after="120" w:line="288" w:lineRule="auto"/>
        <w:jc w:val="both"/>
        <w:rPr>
          <w:b/>
        </w:rPr>
      </w:pPr>
      <w:r w:rsidRPr="0073389C">
        <w:rPr>
          <w:b/>
        </w:rPr>
        <w:t>Neoprávnené výdavky</w:t>
      </w:r>
    </w:p>
    <w:p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1"/>
      </w:r>
      <w:r w:rsidRPr="0073389C">
        <w:t>, nehnuteľností a</w:t>
      </w:r>
      <w:r w:rsidR="00BE6444">
        <w:t> </w:t>
      </w:r>
      <w:r w:rsidRPr="0073389C">
        <w:t>pozemkov</w:t>
      </w:r>
      <w:r w:rsidR="00BE6444">
        <w:t>;</w:t>
      </w:r>
    </w:p>
    <w:p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lastRenderedPageBreak/>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2"/>
      </w:r>
      <w:r w:rsidRPr="0073389C">
        <w:rPr>
          <w:rFonts w:ascii="Arial" w:hAnsi="Arial" w:cs="Arial"/>
          <w:sz w:val="19"/>
          <w:szCs w:val="19"/>
          <w:lang w:val="sk-SK" w:eastAsia="en-US"/>
        </w:rPr>
        <w:t xml:space="preserve">. </w:t>
      </w:r>
    </w:p>
    <w:p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rsidR="00987382" w:rsidRDefault="00AE5A8F" w:rsidP="001C0497">
      <w:pPr>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23"/>
      </w:r>
      <w:r w:rsidR="00987382">
        <w:rPr>
          <w:rFonts w:ascii="Times New Roman" w:hAnsi="Times New Roman"/>
          <w:sz w:val="24"/>
          <w:lang w:eastAsia="sk-SK"/>
        </w:rPr>
        <w:t xml:space="preserve"> </w:t>
      </w:r>
    </w:p>
    <w:p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lastRenderedPageBreak/>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rsidR="00866C54" w:rsidRPr="003900AB" w:rsidRDefault="00866C54" w:rsidP="009C17FB">
      <w:pPr>
        <w:pStyle w:val="Odsekzoznamu"/>
        <w:numPr>
          <w:ilvl w:val="0"/>
          <w:numId w:val="106"/>
        </w:numPr>
        <w:spacing w:before="120" w:after="120" w:line="288" w:lineRule="auto"/>
        <w:jc w:val="both"/>
      </w:pPr>
      <w:r w:rsidRPr="003900AB">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rsidR="00866C54" w:rsidRPr="00D83979" w:rsidRDefault="00866C54" w:rsidP="009C17FB">
      <w:pPr>
        <w:pStyle w:val="Odsekzoznamu"/>
        <w:numPr>
          <w:ilvl w:val="0"/>
          <w:numId w:val="106"/>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24"/>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rsidR="00866C54" w:rsidRPr="00B6346F" w:rsidRDefault="00866C54" w:rsidP="009C17FB">
      <w:pPr>
        <w:pStyle w:val="Odsekzoznamu"/>
        <w:numPr>
          <w:ilvl w:val="0"/>
          <w:numId w:val="106"/>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rsidR="00866C54" w:rsidRPr="00D83979" w:rsidRDefault="00866C54" w:rsidP="009C17FB">
      <w:pPr>
        <w:pStyle w:val="Odsekzoznamu"/>
        <w:numPr>
          <w:ilvl w:val="0"/>
          <w:numId w:val="106"/>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25"/>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p>
    <w:p w:rsidR="00866C54" w:rsidRPr="00283586" w:rsidRDefault="007F17A2" w:rsidP="009C17FB">
      <w:pPr>
        <w:pStyle w:val="Odsekzoznamu"/>
        <w:numPr>
          <w:ilvl w:val="0"/>
          <w:numId w:val="106"/>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rsidR="00866C54" w:rsidRPr="0073290B" w:rsidRDefault="007F17A2" w:rsidP="009C17FB">
      <w:pPr>
        <w:pStyle w:val="Odsekzoznamu"/>
        <w:numPr>
          <w:ilvl w:val="0"/>
          <w:numId w:val="106"/>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rsidR="00866C54" w:rsidRPr="0073290B" w:rsidRDefault="007F17A2" w:rsidP="009C17FB">
      <w:pPr>
        <w:pStyle w:val="Odsekzoznamu"/>
        <w:numPr>
          <w:ilvl w:val="0"/>
          <w:numId w:val="106"/>
        </w:numPr>
        <w:spacing w:before="120" w:after="120" w:line="288" w:lineRule="auto"/>
        <w:jc w:val="both"/>
      </w:pPr>
      <w:r w:rsidRPr="0073290B">
        <w:t>v</w:t>
      </w:r>
      <w:r w:rsidR="00866C54" w:rsidRPr="0073290B">
        <w:t>ýdavok spĺňa všetky ostatné podmienky oprávnenosti výdavkov a zmluvy o poskytnutí NFP;</w:t>
      </w:r>
    </w:p>
    <w:p w:rsidR="00D83979" w:rsidRDefault="00866C54" w:rsidP="009C17FB">
      <w:pPr>
        <w:pStyle w:val="Odsekzoznamu"/>
        <w:numPr>
          <w:ilvl w:val="0"/>
          <w:numId w:val="106"/>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rsidR="00D83979" w:rsidRDefault="0058636F" w:rsidP="009C17FB">
      <w:pPr>
        <w:pStyle w:val="Odsekzoznamu"/>
        <w:numPr>
          <w:ilvl w:val="0"/>
          <w:numId w:val="106"/>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rsidR="00AD59C9" w:rsidRPr="00881E11" w:rsidRDefault="00AD59C9" w:rsidP="009C17FB">
      <w:pPr>
        <w:pStyle w:val="Odsekzoznamu"/>
        <w:numPr>
          <w:ilvl w:val="0"/>
          <w:numId w:val="106"/>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rsidR="00AD59C9" w:rsidRPr="00881E11" w:rsidRDefault="00AD59C9" w:rsidP="009C17FB">
      <w:pPr>
        <w:pStyle w:val="Odsekzoznamu"/>
        <w:numPr>
          <w:ilvl w:val="0"/>
          <w:numId w:val="106"/>
        </w:numPr>
        <w:spacing w:before="120" w:after="120" w:line="288" w:lineRule="auto"/>
        <w:jc w:val="both"/>
      </w:pPr>
      <w:r w:rsidRPr="00881E11">
        <w:lastRenderedPageBreak/>
        <w:t xml:space="preserve">prípadný nedoplatok vzniknutý zo zúčtovania preddavkovej platby posudzuje RO pre OP EVS z hľadiska splnenia podmienok oprávnenosti výdavkov a na základe daného posúdenia rozhodne o jeho oprávnenosti alebo neoprávnenosti. </w:t>
      </w:r>
    </w:p>
    <w:p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26"/>
      </w:r>
      <w:r w:rsidRPr="002B0810">
        <w:rPr>
          <w:szCs w:val="19"/>
        </w:rPr>
        <w:t xml:space="preserve"> (napr. daň z nehnuteľnosti, daň z motorových vozidiel a pod.)</w:t>
      </w:r>
      <w:r w:rsidR="004F28ED" w:rsidRPr="002B0810">
        <w:rPr>
          <w:szCs w:val="19"/>
        </w:rPr>
        <w:t>;</w:t>
      </w:r>
    </w:p>
    <w:p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rsidR="00D150FE" w:rsidRPr="0073389C" w:rsidRDefault="00D150FE" w:rsidP="00992076">
      <w:pPr>
        <w:spacing w:before="120" w:after="120" w:line="288" w:lineRule="auto"/>
        <w:jc w:val="both"/>
      </w:pPr>
    </w:p>
    <w:p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lastRenderedPageBreak/>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rsidR="002157B3" w:rsidRDefault="002157B3" w:rsidP="00E61650">
      <w:pPr>
        <w:autoSpaceDE w:val="0"/>
        <w:autoSpaceDN w:val="0"/>
        <w:adjustRightInd w:val="0"/>
        <w:spacing w:before="120" w:after="120" w:line="288" w:lineRule="auto"/>
        <w:jc w:val="both"/>
      </w:pPr>
      <w:r w:rsidRPr="00033E1E">
        <w:t>V odôvodnených prípadoch</w:t>
      </w:r>
      <w:r w:rsidRPr="00BD3255">
        <w:rPr>
          <w:vertAlign w:val="superscript"/>
        </w:rPr>
        <w:footnoteReference w:id="27"/>
      </w:r>
      <w:r w:rsidRPr="00033E1E">
        <w:t xml:space="preserve"> </w:t>
      </w:r>
      <w:r>
        <w:t xml:space="preserve">aj po schválení žiadosti o NFP </w:t>
      </w:r>
      <w:r w:rsidRPr="00033E1E">
        <w:t xml:space="preserve">pre národné projekty (podľa § 26 zákona č. 292/2014 Z. z.) môže </w:t>
      </w:r>
      <w:r>
        <w:t>na základe zmenového konania prijímateľ</w:t>
      </w:r>
      <w:r w:rsidRPr="00033E1E">
        <w:t xml:space="preserve"> </w:t>
      </w:r>
      <w:r>
        <w:t xml:space="preserve"> v rámci</w:t>
      </w:r>
      <w:r w:rsidRPr="00033E1E">
        <w:t xml:space="preserve"> rozpočtu zohľadniť očakávaný rast mzdových výdavkov</w:t>
      </w:r>
      <w:r>
        <w:t xml:space="preserve"> a to buď</w:t>
      </w:r>
      <w:r w:rsidRPr="00033E1E">
        <w:t xml:space="preserve"> na základe štatistického indexu (databáza STATdat. Štatistického úradu SR) určeného pre </w:t>
      </w:r>
      <w:r w:rsidR="006330A0">
        <w:t xml:space="preserve">zodpovedajúce </w:t>
      </w:r>
      <w:r w:rsidRPr="00033E1E">
        <w:t>odvetvie za ostatné tri kalendárne roky</w:t>
      </w:r>
      <w:r w:rsidRPr="00BD3255">
        <w:rPr>
          <w:vertAlign w:val="superscript"/>
        </w:rPr>
        <w:footnoteReference w:id="28"/>
      </w:r>
      <w:r>
        <w:t xml:space="preserve"> alebo na základe legislatívne určeného rastu miezd za jednotlivé obdobia (resp. kalendárne roky). </w:t>
      </w:r>
    </w:p>
    <w:p w:rsidR="002157B3" w:rsidRDefault="002157B3" w:rsidP="00E61650">
      <w:pPr>
        <w:autoSpaceDE w:val="0"/>
        <w:autoSpaceDN w:val="0"/>
        <w:adjustRightInd w:val="0"/>
        <w:spacing w:before="120" w:after="120" w:line="288" w:lineRule="auto"/>
        <w:jc w:val="both"/>
      </w:pPr>
      <w:r>
        <w:t>Prijímateľ je povinný pri aplikácii rastu miezd zohľadňovať údaje v predloženej analýze mzdovej politiky v žiadosti o</w:t>
      </w:r>
      <w:r w:rsidR="000767C2">
        <w:t> </w:t>
      </w:r>
      <w:r>
        <w:t>NFP</w:t>
      </w:r>
      <w:r w:rsidR="000767C2">
        <w:t>.</w:t>
      </w:r>
      <w:r w:rsidR="00A23E37">
        <w:t xml:space="preserve"> V príslušnej rozpočtovej položke prijímateľ uvedie ako jednotku „Projekt“ s celkovou sumou výdavkov za príslušnú rozpočtovú položku, s tým že komentár k rozpočtu bude obsahovať za jednotlivé obdobia aj údaje o výške maximálnej jednotkovej ceny práce, ktorá musí byť v súlade s Usmernením RO pre OP EVS č. 5. .</w:t>
      </w:r>
    </w:p>
    <w:p w:rsidR="000767C2" w:rsidRDefault="000767C2" w:rsidP="000767C2">
      <w:pPr>
        <w:autoSpaceDE w:val="0"/>
        <w:autoSpaceDN w:val="0"/>
        <w:adjustRightInd w:val="0"/>
        <w:spacing w:before="120" w:after="120" w:line="288" w:lineRule="auto"/>
        <w:jc w:val="both"/>
      </w:pPr>
      <w:r>
        <w:t xml:space="preserve">V rámci </w:t>
      </w:r>
      <w:r w:rsidRPr="0029658C">
        <w:t>národn</w:t>
      </w:r>
      <w:r>
        <w:t>ých</w:t>
      </w:r>
      <w:r w:rsidRPr="0029658C">
        <w:t xml:space="preserve"> projekt</w:t>
      </w:r>
      <w:r>
        <w:t>ov</w:t>
      </w:r>
      <w:r w:rsidRPr="0029658C">
        <w:t xml:space="preserve"> (podľa § 26 zákona č. 292/2014 Z. z.) môže </w:t>
      </w:r>
      <w:r>
        <w:t>na základe zmenového konania prijímateľ</w:t>
      </w:r>
      <w:r w:rsidRPr="0029658C">
        <w:t xml:space="preserve"> </w:t>
      </w:r>
      <w:r>
        <w:t>v rámci</w:t>
      </w:r>
      <w:r w:rsidRPr="0029658C">
        <w:t xml:space="preserve"> rozpočtu zohľadniť</w:t>
      </w:r>
      <w:r>
        <w:t xml:space="preserve"> kolísanie maximálnej jednotkovej ceny v roku</w:t>
      </w:r>
      <w:r w:rsidRPr="00BD3255">
        <w:rPr>
          <w:vertAlign w:val="superscript"/>
        </w:rPr>
        <w:footnoteReference w:id="29"/>
      </w:r>
      <w:r>
        <w:t xml:space="preserve">, t.j. celkovej ceny práce za zamestnanca – pri štátnych zamestnancoch alebo zamestnancoch </w:t>
      </w:r>
      <w:r w:rsidRPr="000767C2">
        <w:t>vykon</w:t>
      </w:r>
      <w:r>
        <w:t>ávajúcich</w:t>
      </w:r>
      <w:r w:rsidRPr="00033E1E">
        <w:t xml:space="preserve"> práce vo verejnom záujme</w:t>
      </w:r>
      <w:r>
        <w:t xml:space="preserve"> a to tak, že prijímateľ zohľadní údaje v predloženej analýze mzdovej politiky v žiadosti o NFP a v rozpočtovej položke uvedie ako jednotku „Projekt“ </w:t>
      </w:r>
      <w:r w:rsidR="00A23E37">
        <w:t>s celkovou sumou výdavkov za príslušnú rozpočtovú položku, s tým že komentár k rozpočtu bude obsahovať aj údaje o výške maximálnej jednotkovej ceny práce v období, ktorá musí byť v súlade s Usmernením RO pre OP EVS č. 5.</w:t>
      </w:r>
    </w:p>
    <w:p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D47DF4" w:rsidRPr="00BD3255">
        <w:rPr>
          <w:vertAlign w:val="superscript"/>
        </w:rPr>
        <w:footnoteReference w:id="30"/>
      </w:r>
      <w:r w:rsidR="00DE095C" w:rsidRPr="00323A97">
        <w:t>,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w:t>
      </w:r>
      <w:r w:rsidR="00DE095C" w:rsidRPr="00056ABC">
        <w:lastRenderedPageBreak/>
        <w:t>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31"/>
      </w:r>
      <w:r>
        <w:t xml:space="preserve">. </w:t>
      </w:r>
    </w:p>
    <w:p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rsidR="00526ADB" w:rsidRDefault="00526ADB" w:rsidP="00526ADB">
      <w:pPr>
        <w:autoSpaceDE w:val="0"/>
        <w:autoSpaceDN w:val="0"/>
        <w:adjustRightInd w:val="0"/>
        <w:spacing w:before="120" w:after="120" w:line="288" w:lineRule="auto"/>
        <w:jc w:val="both"/>
      </w:pPr>
      <w:r w:rsidRPr="0073389C">
        <w:t xml:space="preserve">Ak štatutárny orgán prijímateľa, resp. vedúci riadiaci pracovník vykonáva popri svojej hlavnej pracovnej činnosti pre organizáciu aj činnosti pre projekt, refundované budú iba výdavky </w:t>
      </w:r>
      <w:r w:rsidRPr="0073389C">
        <w:rPr>
          <w:b/>
        </w:rPr>
        <w:t xml:space="preserve">pomerne </w:t>
      </w:r>
      <w:r w:rsidRPr="0073389C">
        <w:t>podľa skutočne odpracovaného času na projekte</w:t>
      </w:r>
      <w:r w:rsidRPr="0073389C">
        <w:rPr>
          <w:b/>
        </w:rPr>
        <w:t xml:space="preserve">, avšak max. 50 % z celkového pracovného </w:t>
      </w:r>
      <w:r>
        <w:rPr>
          <w:b/>
        </w:rPr>
        <w:t>fondu</w:t>
      </w:r>
      <w:r w:rsidRPr="0073389C">
        <w:rPr>
          <w:b/>
        </w:rPr>
        <w:t xml:space="preserve"> v danom mesiaci</w:t>
      </w:r>
      <w:r>
        <w:rPr>
          <w:b/>
        </w:rPr>
        <w:t xml:space="preserve"> vo vzťahu k 100%–nému pracovnému úväzku, ktorý zastáva pozíciu riadiaceho pracovníka alebo štatutárneho orgánu</w:t>
      </w:r>
      <w:r>
        <w:t>.</w:t>
      </w:r>
      <w:r w:rsidRPr="0073389C">
        <w:t xml:space="preserve"> </w:t>
      </w:r>
    </w:p>
    <w:p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32"/>
      </w:r>
      <w:r w:rsidRPr="00965E93">
        <w:t>.</w:t>
      </w:r>
    </w:p>
    <w:p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w:t>
      </w:r>
      <w:r w:rsidRPr="0073389C">
        <w:lastRenderedPageBreak/>
        <w:t xml:space="preserve">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33"/>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4"/>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35"/>
      </w:r>
      <w:r w:rsidR="00694363" w:rsidRPr="0073389C">
        <w:t>),</w:t>
      </w:r>
      <w:r w:rsidRPr="0073389C">
        <w:t xml:space="preserve"> ako aj povinné odvody</w:t>
      </w:r>
      <w:r w:rsidRPr="0073389C">
        <w:rPr>
          <w:rStyle w:val="Odkaznapoznmkupodiarou"/>
          <w:sz w:val="19"/>
        </w:rPr>
        <w:footnoteReference w:id="36"/>
      </w:r>
      <w:r w:rsidRPr="0073389C">
        <w:t xml:space="preserve"> za zamestnávateľa; </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rsidR="00ED03C8" w:rsidRPr="0073389C" w:rsidRDefault="00ED03C8" w:rsidP="00ED03C8">
      <w:pPr>
        <w:pStyle w:val="Zoznamsodrkami2"/>
        <w:numPr>
          <w:ilvl w:val="0"/>
          <w:numId w:val="0"/>
        </w:numPr>
        <w:ind w:left="426" w:hanging="426"/>
        <w:contextualSpacing w:val="0"/>
        <w:jc w:val="both"/>
      </w:pPr>
    </w:p>
    <w:p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7"/>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 xml:space="preserve">mimo pracovného pomeru a náhrady mzdy v zmysle platnej legislatívy a mzda za prácu nadčas (ak zamestnávateľ poskytne náhradné pracovné voľno za vykonanú prácu nadčas, tak náhradné pracovné </w:t>
      </w:r>
      <w:r w:rsidRPr="0073389C">
        <w:lastRenderedPageBreak/>
        <w:t>voľno je posúdené ako oprávnený výdavok</w:t>
      </w:r>
      <w:r w:rsidRPr="0073389C">
        <w:rPr>
          <w:rStyle w:val="Odkaznapoznmkupodiarou"/>
          <w:sz w:val="19"/>
        </w:rPr>
        <w:footnoteReference w:id="38"/>
      </w:r>
      <w:r w:rsidRPr="0073389C">
        <w:t>), ako aj povinné odvody za zamestnávateľa</w:t>
      </w:r>
      <w:r w:rsidRPr="0073389C">
        <w:rPr>
          <w:rStyle w:val="Odkaznapoznmkupodiarou"/>
          <w:sz w:val="19"/>
        </w:rPr>
        <w:footnoteReference w:id="39"/>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rsidR="000D5577" w:rsidRPr="0073389C" w:rsidRDefault="000D5577" w:rsidP="00ED03C8">
      <w:pPr>
        <w:autoSpaceDE w:val="0"/>
        <w:autoSpaceDN w:val="0"/>
        <w:adjustRightInd w:val="0"/>
        <w:spacing w:line="288" w:lineRule="auto"/>
        <w:jc w:val="both"/>
      </w:pPr>
    </w:p>
    <w:p w:rsidR="000D5577" w:rsidRPr="0073389C" w:rsidRDefault="000D5577" w:rsidP="000D5577">
      <w:pPr>
        <w:jc w:val="right"/>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rsidR="000D5577" w:rsidRPr="0073389C" w:rsidRDefault="000D5577" w:rsidP="000D5577">
      <w:pPr>
        <w:jc w:val="right"/>
      </w:pPr>
    </w:p>
    <w:p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40"/>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41"/>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42"/>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43"/>
      </w:r>
      <w:r w:rsidRPr="009B4AEF">
        <w:rPr>
          <w:rFonts w:cs="Arial"/>
          <w:color w:val="000000"/>
          <w:szCs w:val="19"/>
          <w:lang w:eastAsia="en-AU"/>
        </w:rPr>
        <w:t xml:space="preserve"> za kalendárny rok príslušného zamestnanca, pričom </w:t>
      </w:r>
      <w:r w:rsidRPr="009B4AEF">
        <w:rPr>
          <w:rFonts w:cs="Arial"/>
          <w:color w:val="000000"/>
          <w:szCs w:val="19"/>
          <w:lang w:eastAsia="en-AU"/>
        </w:rPr>
        <w:lastRenderedPageBreak/>
        <w:t>kumulovaná výška priznaných odmien</w:t>
      </w:r>
      <w:r w:rsidRPr="009B4AEF">
        <w:rPr>
          <w:rStyle w:val="Odkaznapoznmkupodiarou"/>
          <w:rFonts w:cs="Arial"/>
          <w:color w:val="000000"/>
          <w:sz w:val="19"/>
          <w:szCs w:val="19"/>
          <w:lang w:eastAsia="en-AU"/>
        </w:rPr>
        <w:footnoteReference w:id="44"/>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rsidR="006E114F" w:rsidRPr="0073389C" w:rsidRDefault="009B4AEF" w:rsidP="0027405B">
      <w:pPr>
        <w:pStyle w:val="Zkladntext"/>
        <w:numPr>
          <w:ilvl w:val="0"/>
          <w:numId w:val="96"/>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45"/>
      </w:r>
      <w:r w:rsidRPr="0073389C">
        <w:t>.</w:t>
      </w:r>
    </w:p>
    <w:p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w:t>
      </w:r>
      <w:r w:rsidRPr="0073389C">
        <w:lastRenderedPageBreak/>
        <w:t xml:space="preserve">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rsidR="00D91343" w:rsidRPr="0073389C" w:rsidRDefault="00D91343" w:rsidP="0067438F">
      <w:pPr>
        <w:spacing w:before="120" w:after="120" w:line="288" w:lineRule="auto"/>
        <w:jc w:val="both"/>
      </w:pPr>
    </w:p>
    <w:p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46"/>
      </w:r>
    </w:p>
    <w:p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w:t>
      </w:r>
      <w:r w:rsidR="0067100F">
        <w:lastRenderedPageBreak/>
        <w:t>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9"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0"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47"/>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lastRenderedPageBreak/>
        <w:t>ubytovanie v hoteli v zahraničí musia zodpovedať cenám, ktoré sú v danom mieste a čase obvyklé</w:t>
      </w:r>
      <w:r w:rsidR="00B275B2">
        <w:rPr>
          <w:rStyle w:val="Odkaznapoznmkupodiarou"/>
          <w:rFonts w:cs="Arial"/>
          <w:szCs w:val="19"/>
        </w:rPr>
        <w:footnoteReference w:id="48"/>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rsidR="000F684D" w:rsidRPr="0073389C" w:rsidRDefault="000F684D" w:rsidP="000F684D">
      <w:pPr>
        <w:spacing w:line="288" w:lineRule="auto"/>
        <w:jc w:val="both"/>
      </w:pPr>
    </w:p>
    <w:p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49"/>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50"/>
      </w:r>
      <w:r w:rsidRPr="00B13AD8">
        <w:rPr>
          <w:rFonts w:cs="Arial"/>
          <w:szCs w:val="19"/>
        </w:rPr>
        <w:t>, ktorá zahŕňa výdavky na ubytovanie, stravné a cestovné v SR</w:t>
      </w:r>
      <w:r w:rsidRPr="00B13AD8">
        <w:rPr>
          <w:rStyle w:val="Odkaznapoznmkupodiarou"/>
          <w:rFonts w:cs="Arial"/>
          <w:sz w:val="19"/>
          <w:szCs w:val="19"/>
        </w:rPr>
        <w:footnoteReference w:id="51"/>
      </w:r>
      <w:r w:rsidRPr="00B13AD8">
        <w:rPr>
          <w:rFonts w:cs="Arial"/>
          <w:szCs w:val="19"/>
        </w:rPr>
        <w:t xml:space="preserve">. </w:t>
      </w:r>
    </w:p>
    <w:p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52"/>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53"/>
      </w:r>
      <w:r w:rsidRPr="00B13AD8">
        <w:rPr>
          <w:rFonts w:cs="Arial"/>
          <w:szCs w:val="19"/>
        </w:rPr>
        <w:t xml:space="preserve"> za prepravu zahraničného experta do/zo SR je oprávneným výdavkom nad rámec per diems.</w:t>
      </w:r>
    </w:p>
    <w:p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občerstvenie</w:t>
      </w:r>
    </w:p>
    <w:p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rsidR="0050522F" w:rsidRPr="00AA6482" w:rsidRDefault="0050522F" w:rsidP="0027405B">
      <w:pPr>
        <w:pStyle w:val="Odsekzoznamu"/>
        <w:numPr>
          <w:ilvl w:val="0"/>
          <w:numId w:val="81"/>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54"/>
      </w:r>
    </w:p>
    <w:p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55"/>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56"/>
      </w:r>
      <w:r w:rsidR="00032465" w:rsidRPr="00032465" w:rsidDel="00EC028B">
        <w:rPr>
          <w:rFonts w:ascii="Arial" w:hAnsi="Arial" w:cs="Arial"/>
          <w:sz w:val="19"/>
          <w:szCs w:val="19"/>
          <w:lang w:eastAsia="en-US"/>
        </w:rPr>
        <w:t xml:space="preserve"> </w:t>
      </w:r>
    </w:p>
    <w:p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w:t>
      </w:r>
      <w:r w:rsidR="008A522F" w:rsidRPr="003E1348">
        <w:rPr>
          <w:rFonts w:cs="Arial"/>
          <w:color w:val="auto"/>
          <w:sz w:val="19"/>
          <w:szCs w:val="19"/>
          <w:lang w:val="sk-SK"/>
        </w:rPr>
        <w:lastRenderedPageBreak/>
        <w:t xml:space="preserve">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21"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57"/>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58"/>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rsidR="000627E6" w:rsidRPr="0073389C" w:rsidRDefault="000627E6" w:rsidP="00024BF3">
      <w:pPr>
        <w:pStyle w:val="Odsekzoznamu"/>
        <w:spacing w:before="120" w:after="120" w:line="288" w:lineRule="auto"/>
        <w:ind w:left="0"/>
        <w:contextualSpacing w:val="0"/>
        <w:jc w:val="both"/>
      </w:pPr>
    </w:p>
    <w:p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lastRenderedPageBreak/>
        <w:t>- ročný daňový odpis sa rovná ¼ hodnoty majetku (500 €);</w:t>
      </w:r>
    </w:p>
    <w:p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rsidR="00636C0F" w:rsidRDefault="00636C0F" w:rsidP="00636C0F">
      <w:pPr>
        <w:pStyle w:val="Odsekzoznamu"/>
        <w:spacing w:before="120" w:after="120" w:line="288" w:lineRule="auto"/>
        <w:ind w:left="426"/>
        <w:contextualSpacing w:val="0"/>
        <w:jc w:val="both"/>
        <w:rPr>
          <w:b/>
        </w:rPr>
      </w:pPr>
    </w:p>
    <w:p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Odpisy hmotného a nehmotného majetku</w:t>
      </w:r>
    </w:p>
    <w:p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59"/>
      </w:r>
      <w:r w:rsidRPr="0073389C">
        <w:rPr>
          <w:rFonts w:ascii="Arial" w:hAnsi="Arial" w:cs="Arial"/>
          <w:b/>
          <w:sz w:val="19"/>
          <w:szCs w:val="19"/>
          <w:lang w:val="sk-SK" w:eastAsia="en-US"/>
        </w:rPr>
        <w:t xml:space="preserve">. </w:t>
      </w:r>
    </w:p>
    <w:p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60"/>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61"/>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62"/>
      </w:r>
      <w:r w:rsidRPr="0073389C">
        <w:rPr>
          <w:rFonts w:ascii="Arial" w:hAnsi="Arial" w:cs="Arial"/>
          <w:sz w:val="19"/>
          <w:szCs w:val="19"/>
        </w:rPr>
        <w:t xml:space="preserve">); </w:t>
      </w:r>
    </w:p>
    <w:p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lastRenderedPageBreak/>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Nákup použitého zariadenia</w:t>
      </w:r>
    </w:p>
    <w:p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63"/>
      </w:r>
      <w:r w:rsidRPr="0073389C">
        <w:t xml:space="preserve"> použitého zariadenia je nižšia ako výdavky na obdobné nové zariadenie; </w:t>
      </w:r>
    </w:p>
    <w:p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64"/>
      </w:r>
      <w:r w:rsidRPr="0073389C">
        <w:t xml:space="preserve">; </w:t>
      </w:r>
    </w:p>
    <w:p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65"/>
      </w:r>
      <w:r w:rsidRPr="0073389C">
        <w:rPr>
          <w:rFonts w:cs="Arial"/>
          <w:b w:val="0"/>
          <w:color w:val="auto"/>
          <w:sz w:val="19"/>
          <w:szCs w:val="19"/>
          <w:lang w:val="sk-SK"/>
        </w:rPr>
        <w:t xml:space="preserve"> nie sú oprávnené, ak:</w:t>
      </w:r>
    </w:p>
    <w:p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rsidR="00636C0F" w:rsidRDefault="00636C0F" w:rsidP="00636C0F">
      <w:pPr>
        <w:spacing w:before="120" w:after="120" w:line="288" w:lineRule="auto"/>
        <w:ind w:left="426"/>
        <w:jc w:val="both"/>
        <w:rPr>
          <w:b/>
        </w:rPr>
      </w:pPr>
    </w:p>
    <w:p w:rsidR="00263750" w:rsidRPr="0073389C" w:rsidRDefault="00263750" w:rsidP="0027405B">
      <w:pPr>
        <w:numPr>
          <w:ilvl w:val="0"/>
          <w:numId w:val="81"/>
        </w:numPr>
        <w:spacing w:before="120" w:after="120" w:line="288" w:lineRule="auto"/>
        <w:ind w:left="426" w:hanging="426"/>
        <w:jc w:val="both"/>
        <w:rPr>
          <w:b/>
        </w:rPr>
      </w:pPr>
      <w:r w:rsidRPr="0073389C">
        <w:rPr>
          <w:b/>
        </w:rPr>
        <w:t>Externé služby (outsourcing)</w:t>
      </w:r>
    </w:p>
    <w:p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66"/>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67"/>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68"/>
      </w:r>
    </w:p>
    <w:p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w:t>
      </w:r>
      <w:r w:rsidRPr="00F07C32">
        <w:rPr>
          <w:rFonts w:ascii="Arial" w:hAnsi="Arial" w:cs="Arial"/>
          <w:sz w:val="19"/>
          <w:szCs w:val="19"/>
          <w:lang w:eastAsia="en-US"/>
        </w:rPr>
        <w:lastRenderedPageBreak/>
        <w:t xml:space="preserve">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rsidR="00793D6D" w:rsidRPr="0073389C" w:rsidRDefault="00793D6D" w:rsidP="00793D6D">
      <w:pPr>
        <w:pStyle w:val="Odsekzoznamu"/>
        <w:numPr>
          <w:ilvl w:val="0"/>
          <w:numId w:val="81"/>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 xml:space="preserve">časového hľadiska predovšetkým postupy podľa článku 65 </w:t>
      </w:r>
      <w:r w:rsidRPr="0099542E">
        <w:rPr>
          <w:rFonts w:cs="Arial"/>
        </w:rPr>
        <w:lastRenderedPageBreak/>
        <w:t>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rsidR="00AE5A8F" w:rsidRPr="0073389C" w:rsidRDefault="00AE5A8F" w:rsidP="0027405B">
      <w:pPr>
        <w:pStyle w:val="Odsekzoznamu"/>
        <w:numPr>
          <w:ilvl w:val="0"/>
          <w:numId w:val="81"/>
        </w:numPr>
        <w:spacing w:before="120" w:after="120" w:line="288" w:lineRule="auto"/>
        <w:ind w:left="426" w:hanging="426"/>
        <w:contextualSpacing w:val="0"/>
        <w:jc w:val="both"/>
        <w:rPr>
          <w:b/>
        </w:rPr>
      </w:pPr>
      <w:r w:rsidRPr="0073389C">
        <w:rPr>
          <w:b/>
        </w:rPr>
        <w:t xml:space="preserve">Hotovostné platby </w:t>
      </w:r>
    </w:p>
    <w:p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69"/>
      </w:r>
      <w:r w:rsidRPr="0073389C">
        <w:rPr>
          <w:rFonts w:ascii="Arial" w:hAnsi="Arial" w:cs="Arial"/>
          <w:sz w:val="19"/>
          <w:szCs w:val="19"/>
        </w:rPr>
        <w:t xml:space="preserve">; </w:t>
      </w:r>
    </w:p>
    <w:p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70"/>
      </w:r>
      <w:r w:rsidRPr="0073389C">
        <w:rPr>
          <w:rFonts w:ascii="Arial" w:hAnsi="Arial" w:cs="Arial"/>
          <w:sz w:val="19"/>
          <w:szCs w:val="19"/>
        </w:rPr>
        <w:t>;</w:t>
      </w:r>
    </w:p>
    <w:p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71"/>
      </w:r>
      <w:r w:rsidRPr="0073389C">
        <w:rPr>
          <w:rFonts w:ascii="Arial" w:hAnsi="Arial" w:cs="Arial"/>
          <w:sz w:val="19"/>
          <w:szCs w:val="19"/>
        </w:rPr>
        <w:t xml:space="preserve">. </w:t>
      </w:r>
    </w:p>
    <w:p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72"/>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Žiadosť o platbu, monitorovacie správy/údaje, žiadosť o zmenu zmluvy, výkon verejného obstarávania, pracovné výkazy a štúdium dokumentov</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92208D">
        <w:rPr>
          <w:rFonts w:ascii="Arial" w:hAnsi="Arial"/>
          <w:sz w:val="19"/>
          <w:lang w:val="sk-SK" w:eastAsia="en-US"/>
        </w:rPr>
        <w:t> podobne</w:t>
      </w:r>
      <w:r w:rsidR="00C44D39">
        <w:rPr>
          <w:rFonts w:ascii="Arial" w:hAnsi="Arial"/>
          <w:sz w:val="19"/>
          <w:lang w:val="sk-SK" w:eastAsia="en-US"/>
        </w:rPr>
        <w:t>,</w:t>
      </w:r>
    </w:p>
    <w:p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rsidR="00AE5A8F" w:rsidRPr="0073389C" w:rsidRDefault="00AE5A8F" w:rsidP="00151D4D">
      <w:pPr>
        <w:pStyle w:val="Zkladntext"/>
        <w:numPr>
          <w:ilvl w:val="0"/>
          <w:numId w:val="81"/>
        </w:numPr>
        <w:spacing w:before="120" w:after="120" w:line="288" w:lineRule="auto"/>
        <w:ind w:left="426" w:hanging="426"/>
        <w:rPr>
          <w:rFonts w:ascii="Arial" w:hAnsi="Arial" w:cs="Arial"/>
          <w:b/>
          <w:sz w:val="19"/>
          <w:szCs w:val="19"/>
          <w:lang w:val="sk-SK" w:eastAsia="en-US"/>
        </w:rPr>
      </w:pPr>
      <w:bookmarkStart w:id="58" w:name="_Toc361131496"/>
      <w:r w:rsidRPr="0073389C">
        <w:rPr>
          <w:rFonts w:ascii="Arial" w:hAnsi="Arial" w:cs="Arial"/>
          <w:b/>
          <w:sz w:val="19"/>
          <w:szCs w:val="19"/>
          <w:lang w:val="sk-SK" w:eastAsia="en-US"/>
        </w:rPr>
        <w:t>Problematika prekrývania sa výdavkov</w:t>
      </w:r>
      <w:bookmarkEnd w:id="58"/>
    </w:p>
    <w:p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lastRenderedPageBreak/>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rsidR="004F3504" w:rsidRPr="00631EA1" w:rsidRDefault="004F3504" w:rsidP="00151D4D">
      <w:pPr>
        <w:pStyle w:val="Zkladntext"/>
        <w:numPr>
          <w:ilvl w:val="0"/>
          <w:numId w:val="81"/>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73"/>
      </w:r>
      <w:r w:rsidRPr="0073389C">
        <w:rPr>
          <w:rFonts w:ascii="Arial" w:hAnsi="Arial" w:cs="Arial"/>
          <w:sz w:val="19"/>
          <w:szCs w:val="19"/>
        </w:rPr>
        <w:t xml:space="preserve"> a penále, prípadne ďalšie sankčné výdavky, či už dohodnuté v zmluvách alebo vzniknuté z iných príčin; </w:t>
      </w:r>
    </w:p>
    <w:p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74"/>
      </w:r>
      <w:r w:rsidRPr="0073389C">
        <w:rPr>
          <w:rFonts w:ascii="Arial" w:hAnsi="Arial" w:cs="Arial"/>
          <w:sz w:val="19"/>
          <w:szCs w:val="19"/>
        </w:rPr>
        <w:t>;</w:t>
      </w:r>
    </w:p>
    <w:p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rsidR="00AE5A8F" w:rsidRPr="0073389C" w:rsidRDefault="00AE5A8F" w:rsidP="001F73A1">
      <w:pPr>
        <w:pStyle w:val="Nadpis3"/>
        <w:spacing w:line="288" w:lineRule="auto"/>
        <w:ind w:left="567" w:firstLine="0"/>
        <w:rPr>
          <w:lang w:val="sk-SK"/>
        </w:rPr>
      </w:pPr>
      <w:bookmarkStart w:id="59" w:name="_Toc410907859"/>
      <w:bookmarkStart w:id="60" w:name="_Toc440372873"/>
      <w:bookmarkStart w:id="61" w:name="_Toc440636384"/>
      <w:r w:rsidRPr="0073389C">
        <w:rPr>
          <w:lang w:val="sk-SK"/>
        </w:rPr>
        <w:t>Postupy pri žiadosti o platbu</w:t>
      </w:r>
      <w:bookmarkEnd w:id="59"/>
      <w:bookmarkEnd w:id="60"/>
      <w:bookmarkEnd w:id="61"/>
    </w:p>
    <w:p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w:t>
      </w:r>
      <w:r w:rsidR="001E3710" w:rsidRPr="0073389C">
        <w:rPr>
          <w:rFonts w:ascii="Arial" w:hAnsi="Arial" w:cs="Arial"/>
          <w:sz w:val="19"/>
          <w:szCs w:val="19"/>
          <w:lang w:val="sk-SK"/>
        </w:rPr>
        <w:lastRenderedPageBreak/>
        <w:t xml:space="preserve">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75"/>
      </w:r>
      <w:r w:rsidRPr="0073389C">
        <w:t>. Po doplnení ŽoP je vykonaná opätovná administratívna</w:t>
      </w:r>
      <w:r w:rsidR="0080651F">
        <w:t xml:space="preserve"> finančná</w:t>
      </w:r>
      <w:r w:rsidRPr="0073389C">
        <w:t xml:space="preserve"> kontrola.</w:t>
      </w:r>
    </w:p>
    <w:p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76"/>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rsidR="002D4DD9" w:rsidRPr="002D4DD9" w:rsidRDefault="002D4DD9" w:rsidP="002D4DD9">
      <w:pPr>
        <w:pStyle w:val="BodyText1"/>
        <w:spacing w:before="120" w:after="120" w:line="288" w:lineRule="auto"/>
        <w:ind w:left="567"/>
        <w:jc w:val="both"/>
        <w:rPr>
          <w:rFonts w:eastAsia="Helvetica Neue" w:cs="Arial"/>
          <w:szCs w:val="19"/>
          <w:lang w:val="sk-SK"/>
        </w:rPr>
      </w:pPr>
    </w:p>
    <w:p w:rsidR="00AE5A8F" w:rsidRPr="0073389C" w:rsidRDefault="00AE5A8F" w:rsidP="001F73A1">
      <w:pPr>
        <w:pStyle w:val="Nadpis3"/>
        <w:spacing w:before="120" w:after="120" w:line="288" w:lineRule="auto"/>
        <w:ind w:left="567" w:firstLine="0"/>
        <w:rPr>
          <w:lang w:val="sk-SK"/>
        </w:rPr>
      </w:pPr>
      <w:bookmarkStart w:id="62" w:name="_Toc410907860"/>
      <w:bookmarkStart w:id="63" w:name="_Toc440372874"/>
      <w:bookmarkStart w:id="64" w:name="_Toc440636385"/>
      <w:r w:rsidRPr="0073389C">
        <w:rPr>
          <w:lang w:val="sk-SK"/>
        </w:rPr>
        <w:t>Špecifiká jednotlivých systémov financovania</w:t>
      </w:r>
      <w:bookmarkEnd w:id="62"/>
      <w:bookmarkEnd w:id="63"/>
      <w:bookmarkEnd w:id="64"/>
    </w:p>
    <w:p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rsidR="00AE5A8F" w:rsidRPr="0073389C" w:rsidRDefault="00AE5A8F" w:rsidP="00CF7FC1">
      <w:pPr>
        <w:autoSpaceDE w:val="0"/>
        <w:autoSpaceDN w:val="0"/>
        <w:adjustRightInd w:val="0"/>
        <w:spacing w:before="120" w:after="120" w:line="288" w:lineRule="auto"/>
        <w:jc w:val="both"/>
      </w:pPr>
      <w:r w:rsidRPr="0073389C">
        <w:lastRenderedPageBreak/>
        <w:t>Pri využití systému predfinancovania sa vyplácanie prijímateľa – štátnej rozpočtovej organizácie uskutočňuje v dvoch etapách – etape poskytnutia predfinancovania a etape zúčtovania poskytnutého predfinancovania.</w:t>
      </w:r>
    </w:p>
    <w:p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rsidR="007E1486" w:rsidRPr="003A2FA6" w:rsidRDefault="00AE5A8F" w:rsidP="0099542E">
      <w:pPr>
        <w:tabs>
          <w:tab w:val="left" w:pos="284"/>
        </w:tabs>
        <w:autoSpaceDE w:val="0"/>
        <w:autoSpaceDN w:val="0"/>
        <w:adjustRightInd w:val="0"/>
        <w:spacing w:before="120"/>
        <w:ind w:left="284"/>
        <w:jc w:val="both"/>
        <w:rPr>
          <w:rFonts w:cs="Arial"/>
          <w:szCs w:val="16"/>
        </w:rPr>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7E1486">
        <w:rPr>
          <w:rFonts w:cs="Arial"/>
          <w:szCs w:val="16"/>
        </w:rPr>
        <w:t xml:space="preserve"> </w:t>
      </w:r>
      <w:r w:rsidR="007E1486" w:rsidRPr="003A2FA6">
        <w:rPr>
          <w:rFonts w:cs="Arial"/>
          <w:szCs w:val="16"/>
        </w:rPr>
        <w:t xml:space="preserve">Prijímateľ môže do žiadosti o platbu (poskytnutie predfinancovania)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p>
    <w:p w:rsidR="00AE5A8F" w:rsidRPr="0073389C" w:rsidRDefault="00AE5A8F" w:rsidP="00CF7FC1">
      <w:pPr>
        <w:autoSpaceDE w:val="0"/>
        <w:autoSpaceDN w:val="0"/>
        <w:adjustRightInd w:val="0"/>
        <w:spacing w:before="120" w:after="120" w:line="288" w:lineRule="auto"/>
        <w:jc w:val="both"/>
      </w:pPr>
    </w:p>
    <w:p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r w:rsidR="00147E0C" w:rsidRPr="00BB706D">
        <w:rPr>
          <w:rFonts w:cs="Arial"/>
          <w:szCs w:val="19"/>
        </w:rPr>
        <w:t>Nezúčtovaný rozdiel predfinancovania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5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rsidR="008950FF" w:rsidRPr="003A2FA6" w:rsidRDefault="007F3779" w:rsidP="0099542E">
      <w:pPr>
        <w:tabs>
          <w:tab w:val="left" w:pos="360"/>
        </w:tabs>
        <w:autoSpaceDE w:val="0"/>
        <w:autoSpaceDN w:val="0"/>
        <w:adjustRightInd w:val="0"/>
        <w:spacing w:before="120" w:after="120" w:line="288" w:lineRule="auto"/>
        <w:jc w:val="both"/>
        <w:rPr>
          <w:rFonts w:cs="Arial"/>
          <w:b/>
          <w:szCs w:val="16"/>
        </w:rPr>
      </w:pPr>
      <w:r w:rsidRPr="003A2FA6">
        <w:rPr>
          <w:rFonts w:cs="Arial"/>
          <w:color w:val="000000"/>
          <w:szCs w:val="16"/>
        </w:rPr>
        <w:t>V </w:t>
      </w:r>
      <w:r w:rsidRPr="00B416DC">
        <w:rPr>
          <w:rFonts w:cs="Arial"/>
          <w:szCs w:val="16"/>
        </w:rPr>
        <w:t>prípade</w:t>
      </w:r>
      <w:r w:rsidRPr="003A2FA6">
        <w:rPr>
          <w:rFonts w:cs="Arial"/>
          <w:color w:val="000000"/>
          <w:szCs w:val="16"/>
        </w:rPr>
        <w:t xml:space="preserve">, ak bola žiadosť o platbu (zúčtovanie predfinancovania) znížená o sumu preplatku preddavkovej platby, reálne teda nedochádza k zúčtovaniu poskytnutého predfinancovania v 100 % </w:t>
      </w:r>
      <w:r>
        <w:rPr>
          <w:rFonts w:cs="Arial"/>
          <w:color w:val="000000"/>
          <w:szCs w:val="16"/>
        </w:rPr>
        <w:t>výške</w:t>
      </w:r>
      <w:r w:rsidRPr="003A2FA6">
        <w:rPr>
          <w:rFonts w:cs="Arial"/>
          <w:color w:val="000000"/>
          <w:szCs w:val="16"/>
        </w:rPr>
        <w:t xml:space="preserve"> poskytnutého predfinancovania,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na sumu nezúčtovaného rozdielu poskytnutého predfinancovania</w:t>
      </w:r>
      <w:r>
        <w:rPr>
          <w:rFonts w:cs="Arial"/>
          <w:color w:val="000000"/>
          <w:szCs w:val="16"/>
        </w:rPr>
        <w:t>.</w:t>
      </w:r>
    </w:p>
    <w:p w:rsidR="00AE1A0E" w:rsidRPr="00BB706D" w:rsidRDefault="00AE1A0E" w:rsidP="00147E0C">
      <w:pPr>
        <w:pStyle w:val="BodyText1"/>
        <w:spacing w:line="276" w:lineRule="auto"/>
        <w:jc w:val="both"/>
        <w:rPr>
          <w:rFonts w:cs="Arial"/>
          <w:color w:val="auto"/>
          <w:szCs w:val="19"/>
          <w:lang w:val="sk-SK"/>
        </w:rPr>
      </w:pPr>
    </w:p>
    <w:p w:rsidR="00AE5A8F" w:rsidRPr="0073389C" w:rsidRDefault="00AE5A8F" w:rsidP="00CF7FC1">
      <w:pPr>
        <w:spacing w:before="120" w:after="120" w:line="288" w:lineRule="auto"/>
        <w:jc w:val="both"/>
        <w:rPr>
          <w:b/>
        </w:rPr>
      </w:pPr>
      <w:r w:rsidRPr="0073389C">
        <w:rPr>
          <w:b/>
        </w:rPr>
        <w:lastRenderedPageBreak/>
        <w:t>Systém zálohových platieb</w:t>
      </w:r>
    </w:p>
    <w:p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w:t>
      </w:r>
      <w:r w:rsidR="00D22203">
        <w:t xml:space="preserve">nadobudnutí účinnosti zmluvy o NFP a po </w:t>
      </w:r>
      <w:r w:rsidRPr="0073389C">
        <w:t xml:space="preserve">začatí realizácie </w:t>
      </w:r>
      <w:r w:rsidR="00D22203">
        <w:t xml:space="preserve">aktivít </w:t>
      </w:r>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77"/>
      </w:r>
      <w:r w:rsidR="00AE5A8F" w:rsidRPr="0073389C">
        <w:t>:</w:t>
      </w:r>
    </w:p>
    <w:p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rsidR="00D22203" w:rsidRPr="003A2FA6" w:rsidRDefault="00D22203" w:rsidP="00D22203">
      <w:pPr>
        <w:autoSpaceDE w:val="0"/>
        <w:autoSpaceDN w:val="0"/>
        <w:adjustRightInd w:val="0"/>
        <w:spacing w:before="120"/>
        <w:jc w:val="both"/>
      </w:pP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vyčerpaných finančných prostriedkov </w:t>
      </w:r>
      <w:r>
        <w:t>NFP</w:t>
      </w:r>
      <w:r w:rsidRPr="003A2FA6">
        <w:t xml:space="preserve"> (žiadosti o platbu (priebežná platba / zúčtovanie zálohovej platby / zúčtovanie predfinancovania) schválen</w:t>
      </w:r>
      <w:r>
        <w:t>ých</w:t>
      </w:r>
      <w:r w:rsidRPr="003A2FA6">
        <w:t xml:space="preserve"> certifikačným orgánom). </w:t>
      </w:r>
    </w:p>
    <w:p w:rsidR="00D22203" w:rsidRPr="003A2FA6" w:rsidRDefault="00D22203" w:rsidP="000740DE">
      <w:pPr>
        <w:autoSpaceDE w:val="0"/>
        <w:autoSpaceDN w:val="0"/>
        <w:adjustRightInd w:val="0"/>
        <w:spacing w:before="120"/>
        <w:jc w:val="both"/>
      </w:pPr>
      <w:r w:rsidRPr="003A2FA6">
        <w:t xml:space="preserve">V prípade kombinácie systému zálohových platieb a systému predfinancovania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p>
    <w:p w:rsidR="00D22203" w:rsidRPr="003A2FA6" w:rsidRDefault="00D22203" w:rsidP="000740DE">
      <w:pPr>
        <w:autoSpaceDE w:val="0"/>
        <w:autoSpaceDN w:val="0"/>
        <w:adjustRightInd w:val="0"/>
        <w:spacing w:before="120"/>
        <w:jc w:val="both"/>
      </w:pPr>
      <w:r w:rsidRPr="003A2FA6">
        <w:t>V prípade projektov, ktoré okrem prijímateľa realizujú aj partneri, sa v oboch prípadoch maximálna výška zálohovej platby vypočíta na rovnakom princípe, avšak samostatne pre prijímateľa a samostatne pre partnera.</w:t>
      </w:r>
    </w:p>
    <w:p w:rsidR="00D22203" w:rsidRPr="003A2FA6" w:rsidRDefault="00D22203" w:rsidP="00EF2066">
      <w:pPr>
        <w:autoSpaceDE w:val="0"/>
        <w:autoSpaceDN w:val="0"/>
        <w:adjustRightInd w:val="0"/>
        <w:spacing w:before="120"/>
        <w:jc w:val="both"/>
      </w:pP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p>
    <w:p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(tretia odrážka) a bodu </w:t>
      </w:r>
      <w:r w:rsidR="0069413B">
        <w:t>2</w:t>
      </w:r>
      <w:r w:rsidRPr="003A2FA6">
        <w:t xml:space="preserve"> (tretia odrážka).</w:t>
      </w:r>
    </w:p>
    <w:p w:rsidR="00D22203" w:rsidRPr="003A2FA6" w:rsidRDefault="00D22203" w:rsidP="009C17FB">
      <w:pPr>
        <w:numPr>
          <w:ilvl w:val="0"/>
          <w:numId w:val="111"/>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 nasledovne:</w:t>
      </w:r>
    </w:p>
    <w:p w:rsidR="00D22203" w:rsidRPr="003A2FA6" w:rsidRDefault="00D22203" w:rsidP="00D22203">
      <w:pPr>
        <w:numPr>
          <w:ilvl w:val="0"/>
          <w:numId w:val="92"/>
        </w:numPr>
        <w:spacing w:before="120" w:after="120"/>
        <w:ind w:left="567" w:hanging="283"/>
        <w:jc w:val="both"/>
      </w:pPr>
      <w:r w:rsidRPr="003A2FA6">
        <w:t xml:space="preserve">v prípade, ak zostávajúca celková dĺžka realizácie aktivít projektu </w:t>
      </w:r>
      <w:r w:rsidRPr="00B416DC">
        <w:rPr>
          <w:u w:val="single"/>
        </w:rPr>
        <w:t>nepresahuje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rsidTr="00D22203">
        <w:trPr>
          <w:trHeight w:val="703"/>
        </w:trPr>
        <w:tc>
          <w:tcPr>
            <w:tcW w:w="1808" w:type="dxa"/>
            <w:shd w:val="clear" w:color="auto" w:fill="BFBFBF" w:themeFill="background1" w:themeFillShade="BF"/>
          </w:tcPr>
          <w:p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rsidR="00D22203" w:rsidRPr="003A2FA6" w:rsidRDefault="00D22203" w:rsidP="00D22203">
            <w:pPr>
              <w:jc w:val="center"/>
            </w:pPr>
            <w:r w:rsidRPr="003A2FA6">
              <w:t>=</w:t>
            </w:r>
          </w:p>
        </w:tc>
        <w:tc>
          <w:tcPr>
            <w:tcW w:w="532" w:type="dxa"/>
            <w:shd w:val="clear" w:color="auto" w:fill="BFBFBF" w:themeFill="background1" w:themeFillShade="BF"/>
          </w:tcPr>
          <w:p w:rsidR="00D22203" w:rsidRPr="003A2FA6" w:rsidRDefault="00D22203" w:rsidP="00D22203">
            <w:pPr>
              <w:jc w:val="center"/>
            </w:pPr>
            <w:r w:rsidRPr="003A2FA6">
              <w:t>0,4</w:t>
            </w:r>
          </w:p>
        </w:tc>
        <w:tc>
          <w:tcPr>
            <w:tcW w:w="466" w:type="dxa"/>
            <w:shd w:val="clear" w:color="auto" w:fill="BFBFBF" w:themeFill="background1" w:themeFillShade="BF"/>
          </w:tcPr>
          <w:p w:rsidR="00D22203" w:rsidRPr="003A2FA6" w:rsidRDefault="00D22203" w:rsidP="00D22203">
            <w:pPr>
              <w:jc w:val="center"/>
            </w:pPr>
            <w:r w:rsidRPr="003A2FA6">
              <w:t>x</w:t>
            </w:r>
          </w:p>
        </w:tc>
        <w:tc>
          <w:tcPr>
            <w:tcW w:w="5425" w:type="dxa"/>
            <w:shd w:val="clear" w:color="auto" w:fill="BFBFBF" w:themeFill="background1" w:themeFillShade="BF"/>
          </w:tcPr>
          <w:p w:rsidR="00D22203" w:rsidRPr="003A2FA6" w:rsidRDefault="00D22203" w:rsidP="00D22203">
            <w:pPr>
              <w:jc w:val="center"/>
            </w:pPr>
            <w:r w:rsidRPr="003A2FA6">
              <w:t>(suma nenávratného finančného príspevku – vyčerpaná suma nenávratného finančného príspevku (zdroj EÚ a ŠR))</w:t>
            </w:r>
          </w:p>
        </w:tc>
      </w:tr>
    </w:tbl>
    <w:p w:rsidR="00D22203" w:rsidRPr="003A2FA6" w:rsidRDefault="00D22203" w:rsidP="00D22203">
      <w:pPr>
        <w:numPr>
          <w:ilvl w:val="0"/>
          <w:numId w:val="92"/>
        </w:numPr>
        <w:spacing w:before="120" w:after="120"/>
        <w:ind w:left="567" w:hanging="283"/>
        <w:jc w:val="both"/>
      </w:pPr>
      <w:r w:rsidRPr="003A2FA6">
        <w:t xml:space="preserve">v prípade, ak zostávajúca celková dĺžka realizácie aktivít projektu </w:t>
      </w:r>
      <w:r w:rsidRPr="00B416DC">
        <w:rPr>
          <w:u w:val="single"/>
        </w:rPr>
        <w:t>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rsidTr="00D22203">
        <w:trPr>
          <w:trHeight w:val="279"/>
        </w:trPr>
        <w:tc>
          <w:tcPr>
            <w:tcW w:w="1628" w:type="dxa"/>
            <w:vMerge w:val="restart"/>
            <w:shd w:val="clear" w:color="auto" w:fill="BFBFBF" w:themeFill="background1" w:themeFillShade="BF"/>
          </w:tcPr>
          <w:p w:rsidR="00D22203" w:rsidRPr="003A2FA6" w:rsidRDefault="00D22203" w:rsidP="00D22203">
            <w:pPr>
              <w:jc w:val="center"/>
            </w:pPr>
            <w:r w:rsidRPr="003A2FA6">
              <w:t xml:space="preserve">maximálna výška prvej </w:t>
            </w:r>
            <w:r w:rsidRPr="003A2FA6">
              <w:lastRenderedPageBreak/>
              <w:t>poskytnutej zálohovej platby</w:t>
            </w:r>
          </w:p>
        </w:tc>
        <w:tc>
          <w:tcPr>
            <w:tcW w:w="561" w:type="dxa"/>
            <w:vMerge w:val="restart"/>
            <w:shd w:val="clear" w:color="auto" w:fill="BFBFBF" w:themeFill="background1" w:themeFillShade="BF"/>
          </w:tcPr>
          <w:p w:rsidR="00D22203" w:rsidRPr="003A2FA6" w:rsidRDefault="00D22203" w:rsidP="00D22203">
            <w:pPr>
              <w:jc w:val="center"/>
            </w:pPr>
            <w:r w:rsidRPr="003A2FA6">
              <w:lastRenderedPageBreak/>
              <w:t>=</w:t>
            </w:r>
          </w:p>
        </w:tc>
        <w:tc>
          <w:tcPr>
            <w:tcW w:w="532" w:type="dxa"/>
            <w:vMerge w:val="restart"/>
            <w:shd w:val="clear" w:color="auto" w:fill="BFBFBF" w:themeFill="background1" w:themeFillShade="BF"/>
          </w:tcPr>
          <w:p w:rsidR="00D22203" w:rsidRPr="003A2FA6" w:rsidRDefault="00D22203" w:rsidP="00D22203">
            <w:pPr>
              <w:jc w:val="center"/>
            </w:pPr>
            <w:r w:rsidRPr="003A2FA6">
              <w:t>0,4</w:t>
            </w:r>
          </w:p>
        </w:tc>
        <w:tc>
          <w:tcPr>
            <w:tcW w:w="466" w:type="dxa"/>
            <w:vMerge w:val="restart"/>
            <w:shd w:val="clear" w:color="auto" w:fill="BFBFBF" w:themeFill="background1" w:themeFillShade="BF"/>
          </w:tcPr>
          <w:p w:rsidR="00D22203" w:rsidRPr="003A2FA6" w:rsidRDefault="00D22203" w:rsidP="00D22203">
            <w:pPr>
              <w:jc w:val="center"/>
            </w:pPr>
            <w:r w:rsidRPr="003A2FA6">
              <w:t>x</w:t>
            </w:r>
          </w:p>
        </w:tc>
        <w:tc>
          <w:tcPr>
            <w:tcW w:w="4115" w:type="dxa"/>
            <w:tcBorders>
              <w:bottom w:val="single" w:sz="4" w:space="0" w:color="auto"/>
            </w:tcBorders>
            <w:shd w:val="clear" w:color="auto" w:fill="BFBFBF" w:themeFill="background1" w:themeFillShade="BF"/>
          </w:tcPr>
          <w:p w:rsidR="00D22203" w:rsidRPr="003A2FA6" w:rsidRDefault="00D22203" w:rsidP="00D22203">
            <w:pPr>
              <w:jc w:val="center"/>
            </w:pPr>
            <w:r w:rsidRPr="003A2FA6">
              <w:t>suma nenávratného finančného príspevku – vyčerpaná suma nenávratného finančného príspevku (zdroj EÚ a ŠR)</w:t>
            </w:r>
          </w:p>
        </w:tc>
        <w:tc>
          <w:tcPr>
            <w:tcW w:w="374" w:type="dxa"/>
            <w:vMerge w:val="restart"/>
            <w:shd w:val="clear" w:color="auto" w:fill="BFBFBF" w:themeFill="background1" w:themeFillShade="BF"/>
          </w:tcPr>
          <w:p w:rsidR="00D22203" w:rsidRPr="003A2FA6" w:rsidRDefault="00D22203" w:rsidP="00D22203">
            <w:pPr>
              <w:jc w:val="center"/>
            </w:pPr>
            <w:r w:rsidRPr="003A2FA6">
              <w:t>x</w:t>
            </w:r>
          </w:p>
        </w:tc>
        <w:tc>
          <w:tcPr>
            <w:tcW w:w="1116" w:type="dxa"/>
            <w:vMerge w:val="restart"/>
            <w:shd w:val="clear" w:color="auto" w:fill="BFBFBF" w:themeFill="background1" w:themeFillShade="BF"/>
          </w:tcPr>
          <w:p w:rsidR="00D22203" w:rsidRPr="003A2FA6" w:rsidRDefault="00D22203" w:rsidP="00D22203">
            <w:pPr>
              <w:jc w:val="center"/>
            </w:pPr>
            <w:r w:rsidRPr="003A2FA6">
              <w:t>12</w:t>
            </w:r>
          </w:p>
        </w:tc>
      </w:tr>
      <w:tr w:rsidR="00D22203" w:rsidRPr="003A2FA6" w:rsidTr="00D22203">
        <w:trPr>
          <w:trHeight w:val="305"/>
        </w:trPr>
        <w:tc>
          <w:tcPr>
            <w:tcW w:w="1628" w:type="dxa"/>
            <w:vMerge/>
            <w:shd w:val="clear" w:color="auto" w:fill="BFBFBF" w:themeFill="background1" w:themeFillShade="BF"/>
          </w:tcPr>
          <w:p w:rsidR="00D22203" w:rsidRPr="003A2FA6" w:rsidRDefault="00D22203" w:rsidP="00D22203">
            <w:pPr>
              <w:jc w:val="center"/>
            </w:pPr>
          </w:p>
        </w:tc>
        <w:tc>
          <w:tcPr>
            <w:tcW w:w="561" w:type="dxa"/>
            <w:vMerge/>
            <w:shd w:val="clear" w:color="auto" w:fill="BFBFBF" w:themeFill="background1" w:themeFillShade="BF"/>
          </w:tcPr>
          <w:p w:rsidR="00D22203" w:rsidRPr="003A2FA6" w:rsidRDefault="00D22203" w:rsidP="00D22203">
            <w:pPr>
              <w:jc w:val="center"/>
            </w:pPr>
          </w:p>
        </w:tc>
        <w:tc>
          <w:tcPr>
            <w:tcW w:w="532" w:type="dxa"/>
            <w:vMerge/>
            <w:shd w:val="clear" w:color="auto" w:fill="BFBFBF" w:themeFill="background1" w:themeFillShade="BF"/>
          </w:tcPr>
          <w:p w:rsidR="00D22203" w:rsidRPr="003A2FA6" w:rsidRDefault="00D22203" w:rsidP="00D22203">
            <w:pPr>
              <w:jc w:val="center"/>
            </w:pPr>
          </w:p>
        </w:tc>
        <w:tc>
          <w:tcPr>
            <w:tcW w:w="466" w:type="dxa"/>
            <w:vMerge/>
            <w:shd w:val="clear" w:color="auto" w:fill="BFBFBF" w:themeFill="background1" w:themeFillShade="BF"/>
          </w:tcPr>
          <w:p w:rsidR="00D22203" w:rsidRPr="003A2FA6" w:rsidRDefault="00D22203" w:rsidP="00D22203">
            <w:pPr>
              <w:jc w:val="center"/>
            </w:pPr>
          </w:p>
        </w:tc>
        <w:tc>
          <w:tcPr>
            <w:tcW w:w="4115" w:type="dxa"/>
            <w:tcBorders>
              <w:top w:val="single" w:sz="4" w:space="0" w:color="auto"/>
            </w:tcBorders>
            <w:shd w:val="clear" w:color="auto" w:fill="BFBFBF" w:themeFill="background1" w:themeFillShade="BF"/>
          </w:tcPr>
          <w:p w:rsidR="00D22203" w:rsidRPr="003A2FA6" w:rsidRDefault="00D22203" w:rsidP="00D22203">
            <w:pPr>
              <w:jc w:val="center"/>
            </w:pPr>
            <w:r w:rsidRPr="003A2FA6">
              <w:t>zostávajúci počet mesiacov realizácie aktivít projektu v čase predloženia prvej žiadosti o platbu (poskytnutie zálohovej platby)</w:t>
            </w:r>
          </w:p>
        </w:tc>
        <w:tc>
          <w:tcPr>
            <w:tcW w:w="374" w:type="dxa"/>
            <w:vMerge/>
            <w:shd w:val="clear" w:color="auto" w:fill="BFBFBF" w:themeFill="background1" w:themeFillShade="BF"/>
          </w:tcPr>
          <w:p w:rsidR="00D22203" w:rsidRPr="003A2FA6" w:rsidRDefault="00D22203" w:rsidP="00D22203">
            <w:pPr>
              <w:jc w:val="center"/>
            </w:pPr>
          </w:p>
        </w:tc>
        <w:tc>
          <w:tcPr>
            <w:tcW w:w="1116" w:type="dxa"/>
            <w:vMerge/>
            <w:shd w:val="clear" w:color="auto" w:fill="BFBFBF" w:themeFill="background1" w:themeFillShade="BF"/>
          </w:tcPr>
          <w:p w:rsidR="00D22203" w:rsidRPr="003A2FA6" w:rsidRDefault="00D22203" w:rsidP="00D22203">
            <w:pPr>
              <w:jc w:val="center"/>
            </w:pPr>
          </w:p>
        </w:tc>
      </w:tr>
    </w:tbl>
    <w:p w:rsidR="00D22203" w:rsidRPr="003A2FA6" w:rsidRDefault="00D22203" w:rsidP="00D22203">
      <w:pPr>
        <w:numPr>
          <w:ilvl w:val="0"/>
          <w:numId w:val="92"/>
        </w:numPr>
        <w:spacing w:before="120" w:after="120"/>
        <w:ind w:left="567" w:hanging="283"/>
        <w:jc w:val="both"/>
      </w:pPr>
      <w:r w:rsidRPr="003A2FA6">
        <w:lastRenderedPageBreak/>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rsidTr="00D22203">
        <w:trPr>
          <w:trHeight w:val="279"/>
        </w:trPr>
        <w:tc>
          <w:tcPr>
            <w:tcW w:w="1628" w:type="dxa"/>
            <w:shd w:val="clear" w:color="auto" w:fill="BFBFBF" w:themeFill="background1" w:themeFillShade="BF"/>
          </w:tcPr>
          <w:p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rsidR="00D22203" w:rsidRPr="003A2FA6" w:rsidRDefault="00D22203" w:rsidP="00D22203">
            <w:pPr>
              <w:jc w:val="center"/>
            </w:pPr>
            <w:r w:rsidRPr="003A2FA6">
              <w:t>=</w:t>
            </w:r>
          </w:p>
        </w:tc>
        <w:tc>
          <w:tcPr>
            <w:tcW w:w="532" w:type="dxa"/>
            <w:shd w:val="clear" w:color="auto" w:fill="BFBFBF" w:themeFill="background1" w:themeFillShade="BF"/>
          </w:tcPr>
          <w:p w:rsidR="00D22203" w:rsidRPr="003A2FA6" w:rsidRDefault="00D22203" w:rsidP="00D22203">
            <w:pPr>
              <w:jc w:val="center"/>
            </w:pPr>
            <w:r w:rsidRPr="003A2FA6">
              <w:t>0,4</w:t>
            </w:r>
          </w:p>
        </w:tc>
        <w:tc>
          <w:tcPr>
            <w:tcW w:w="466" w:type="dxa"/>
            <w:shd w:val="clear" w:color="auto" w:fill="BFBFBF" w:themeFill="background1" w:themeFillShade="BF"/>
          </w:tcPr>
          <w:p w:rsidR="00D22203" w:rsidRPr="003A2FA6" w:rsidRDefault="00D22203" w:rsidP="00D22203">
            <w:pPr>
              <w:jc w:val="center"/>
            </w:pPr>
            <w:r w:rsidRPr="003A2FA6">
              <w:t>x</w:t>
            </w:r>
          </w:p>
        </w:tc>
        <w:tc>
          <w:tcPr>
            <w:tcW w:w="5632" w:type="dxa"/>
            <w:shd w:val="clear" w:color="auto" w:fill="BFBFBF" w:themeFill="background1" w:themeFillShade="BF"/>
          </w:tcPr>
          <w:p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w:t>
            </w:r>
          </w:p>
          <w:p w:rsidR="00D22203" w:rsidRPr="003A2FA6" w:rsidRDefault="00D22203" w:rsidP="00D22203">
            <w:pPr>
              <w:jc w:val="center"/>
            </w:pPr>
            <w:r w:rsidRPr="003A2FA6">
              <w:t>– vyčerpaná suma nenávratného finančného príspevku na predmetných položkách (zdroj EÚ a ŠR)</w:t>
            </w:r>
          </w:p>
        </w:tc>
      </w:tr>
    </w:tbl>
    <w:p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rsidR="00D22203" w:rsidRPr="003A2FA6" w:rsidRDefault="00D22203" w:rsidP="009C17FB">
      <w:pPr>
        <w:numPr>
          <w:ilvl w:val="0"/>
          <w:numId w:val="111"/>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p>
    <w:p w:rsidR="00D22203" w:rsidRPr="003A2FA6" w:rsidRDefault="00D22203" w:rsidP="00D22203">
      <w:pPr>
        <w:numPr>
          <w:ilvl w:val="0"/>
          <w:numId w:val="92"/>
        </w:numPr>
        <w:spacing w:before="120" w:after="120"/>
        <w:ind w:left="567" w:hanging="283"/>
        <w:jc w:val="both"/>
      </w:pP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rsidTr="00D22203">
        <w:trPr>
          <w:trHeight w:val="703"/>
        </w:trPr>
        <w:tc>
          <w:tcPr>
            <w:tcW w:w="1808" w:type="dxa"/>
            <w:shd w:val="clear" w:color="auto" w:fill="BFBFBF" w:themeFill="background1" w:themeFillShade="BF"/>
          </w:tcPr>
          <w:p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rsidR="00D22203" w:rsidRPr="003A2FA6" w:rsidRDefault="00D22203" w:rsidP="00D22203">
            <w:pPr>
              <w:jc w:val="center"/>
            </w:pPr>
            <w:r w:rsidRPr="003A2FA6">
              <w:t>=</w:t>
            </w:r>
          </w:p>
        </w:tc>
        <w:tc>
          <w:tcPr>
            <w:tcW w:w="608" w:type="dxa"/>
            <w:shd w:val="clear" w:color="auto" w:fill="BFBFBF" w:themeFill="background1" w:themeFillShade="BF"/>
          </w:tcPr>
          <w:p w:rsidR="00D22203" w:rsidRPr="003A2FA6" w:rsidRDefault="00D22203" w:rsidP="00D22203">
            <w:pPr>
              <w:jc w:val="center"/>
            </w:pPr>
            <w:r w:rsidRPr="003A2FA6">
              <w:t>0,4</w:t>
            </w:r>
          </w:p>
        </w:tc>
        <w:tc>
          <w:tcPr>
            <w:tcW w:w="643" w:type="dxa"/>
            <w:shd w:val="clear" w:color="auto" w:fill="BFBFBF" w:themeFill="background1" w:themeFillShade="BF"/>
          </w:tcPr>
          <w:p w:rsidR="00D22203" w:rsidRPr="003A2FA6" w:rsidRDefault="00D22203" w:rsidP="00D22203">
            <w:pPr>
              <w:jc w:val="center"/>
            </w:pPr>
            <w:r w:rsidRPr="003A2FA6">
              <w:t>x</w:t>
            </w:r>
          </w:p>
        </w:tc>
        <w:tc>
          <w:tcPr>
            <w:tcW w:w="5209" w:type="dxa"/>
            <w:shd w:val="clear" w:color="auto" w:fill="BFBFBF" w:themeFill="background1" w:themeFillShade="BF"/>
          </w:tcPr>
          <w:p w:rsidR="00D22203" w:rsidRPr="003A2FA6" w:rsidRDefault="00D22203" w:rsidP="00D22203">
            <w:pPr>
              <w:jc w:val="center"/>
            </w:pPr>
            <w:r w:rsidRPr="003A2FA6">
              <w:t>(suma nenávratného finančného príspevku po zmene – vyčerpaná suma nenávratného finančného príspevku (zdroj EÚ a ŠR))</w:t>
            </w:r>
          </w:p>
        </w:tc>
      </w:tr>
    </w:tbl>
    <w:p w:rsidR="00D22203" w:rsidRPr="003A2FA6" w:rsidRDefault="00D22203" w:rsidP="00D22203">
      <w:pPr>
        <w:numPr>
          <w:ilvl w:val="0"/>
          <w:numId w:val="92"/>
        </w:numPr>
        <w:spacing w:before="120" w:after="120"/>
        <w:ind w:left="567" w:hanging="283"/>
        <w:jc w:val="both"/>
      </w:pPr>
      <w:r w:rsidRPr="003A2FA6">
        <w:t xml:space="preserve">v prípade, ak po zmene celková zostávajúca dĺžka realizácie aktivít projektu </w:t>
      </w:r>
      <w:r w:rsidRPr="00B416DC">
        <w:rPr>
          <w:u w:val="single"/>
        </w:rPr>
        <w:t>presahuje 12 mesiacov</w:t>
      </w:r>
      <w:r w:rsidRPr="003A2FA6">
        <w:t>, výška zálohovej platby sa vypočíta podľa nasledovného vzorca:</w:t>
      </w:r>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rsidTr="00D22203">
        <w:trPr>
          <w:trHeight w:val="279"/>
        </w:trPr>
        <w:tc>
          <w:tcPr>
            <w:tcW w:w="1628" w:type="dxa"/>
            <w:vMerge w:val="restart"/>
            <w:shd w:val="clear" w:color="auto" w:fill="BFBFBF" w:themeFill="background1" w:themeFillShade="BF"/>
          </w:tcPr>
          <w:p w:rsidR="00D22203" w:rsidRPr="003A2FA6" w:rsidRDefault="00D22203" w:rsidP="00D22203">
            <w:pPr>
              <w:jc w:val="center"/>
            </w:pPr>
            <w:r w:rsidRPr="003A2FA6">
              <w:t>maximálna výška poskytnutej zálohovej platby</w:t>
            </w:r>
          </w:p>
        </w:tc>
        <w:tc>
          <w:tcPr>
            <w:tcW w:w="561" w:type="dxa"/>
            <w:vMerge w:val="restart"/>
            <w:shd w:val="clear" w:color="auto" w:fill="BFBFBF" w:themeFill="background1" w:themeFillShade="BF"/>
          </w:tcPr>
          <w:p w:rsidR="00D22203" w:rsidRPr="003A2FA6" w:rsidRDefault="00D22203" w:rsidP="00D22203">
            <w:pPr>
              <w:jc w:val="center"/>
            </w:pPr>
            <w:r w:rsidRPr="003A2FA6">
              <w:t>=</w:t>
            </w:r>
          </w:p>
        </w:tc>
        <w:tc>
          <w:tcPr>
            <w:tcW w:w="532" w:type="dxa"/>
            <w:vMerge w:val="restart"/>
            <w:shd w:val="clear" w:color="auto" w:fill="BFBFBF" w:themeFill="background1" w:themeFillShade="BF"/>
          </w:tcPr>
          <w:p w:rsidR="00D22203" w:rsidRPr="003A2FA6" w:rsidRDefault="00D22203" w:rsidP="00D22203">
            <w:pPr>
              <w:jc w:val="center"/>
            </w:pPr>
            <w:r w:rsidRPr="003A2FA6">
              <w:t>0,4</w:t>
            </w:r>
          </w:p>
        </w:tc>
        <w:tc>
          <w:tcPr>
            <w:tcW w:w="466" w:type="dxa"/>
            <w:vMerge w:val="restart"/>
            <w:shd w:val="clear" w:color="auto" w:fill="BFBFBF" w:themeFill="background1" w:themeFillShade="BF"/>
          </w:tcPr>
          <w:p w:rsidR="00D22203" w:rsidRPr="003A2FA6" w:rsidRDefault="00D22203" w:rsidP="00D22203">
            <w:pPr>
              <w:jc w:val="center"/>
            </w:pPr>
            <w:r w:rsidRPr="003A2FA6">
              <w:t>x</w:t>
            </w:r>
          </w:p>
        </w:tc>
        <w:tc>
          <w:tcPr>
            <w:tcW w:w="4326" w:type="dxa"/>
            <w:tcBorders>
              <w:bottom w:val="single" w:sz="4" w:space="0" w:color="auto"/>
            </w:tcBorders>
            <w:shd w:val="clear" w:color="auto" w:fill="BFBFBF" w:themeFill="background1" w:themeFillShade="BF"/>
          </w:tcPr>
          <w:p w:rsidR="00D22203" w:rsidRPr="003A2FA6" w:rsidRDefault="00D22203" w:rsidP="00D22203">
            <w:pPr>
              <w:jc w:val="center"/>
            </w:pPr>
            <w:r w:rsidRPr="003A2FA6">
              <w:t>suma nenávratného finančného príspevku po zmene – vyčerpaná suma nenávratného finančného príspevku (zdroj EÚ a ŠR)</w:t>
            </w:r>
          </w:p>
        </w:tc>
        <w:tc>
          <w:tcPr>
            <w:tcW w:w="374" w:type="dxa"/>
            <w:vMerge w:val="restart"/>
            <w:shd w:val="clear" w:color="auto" w:fill="BFBFBF" w:themeFill="background1" w:themeFillShade="BF"/>
          </w:tcPr>
          <w:p w:rsidR="00D22203" w:rsidRPr="003A2FA6" w:rsidRDefault="00D22203" w:rsidP="00D22203">
            <w:pPr>
              <w:jc w:val="center"/>
            </w:pPr>
            <w:r w:rsidRPr="003A2FA6">
              <w:t>x</w:t>
            </w:r>
          </w:p>
        </w:tc>
        <w:tc>
          <w:tcPr>
            <w:tcW w:w="930" w:type="dxa"/>
            <w:vMerge w:val="restart"/>
            <w:shd w:val="clear" w:color="auto" w:fill="BFBFBF" w:themeFill="background1" w:themeFillShade="BF"/>
          </w:tcPr>
          <w:p w:rsidR="00D22203" w:rsidRPr="003A2FA6" w:rsidRDefault="00D22203" w:rsidP="00D22203">
            <w:pPr>
              <w:jc w:val="center"/>
            </w:pPr>
            <w:r w:rsidRPr="003A2FA6">
              <w:t>12</w:t>
            </w:r>
          </w:p>
        </w:tc>
      </w:tr>
      <w:tr w:rsidR="00D22203" w:rsidRPr="003A2FA6" w:rsidTr="00D22203">
        <w:trPr>
          <w:trHeight w:val="305"/>
        </w:trPr>
        <w:tc>
          <w:tcPr>
            <w:tcW w:w="1628" w:type="dxa"/>
            <w:vMerge/>
            <w:shd w:val="clear" w:color="auto" w:fill="BFBFBF" w:themeFill="background1" w:themeFillShade="BF"/>
          </w:tcPr>
          <w:p w:rsidR="00D22203" w:rsidRPr="003A2FA6" w:rsidRDefault="00D22203" w:rsidP="00D22203">
            <w:pPr>
              <w:jc w:val="center"/>
            </w:pPr>
          </w:p>
        </w:tc>
        <w:tc>
          <w:tcPr>
            <w:tcW w:w="561" w:type="dxa"/>
            <w:vMerge/>
            <w:shd w:val="clear" w:color="auto" w:fill="BFBFBF" w:themeFill="background1" w:themeFillShade="BF"/>
          </w:tcPr>
          <w:p w:rsidR="00D22203" w:rsidRPr="003A2FA6" w:rsidRDefault="00D22203" w:rsidP="00D22203">
            <w:pPr>
              <w:jc w:val="center"/>
            </w:pPr>
          </w:p>
        </w:tc>
        <w:tc>
          <w:tcPr>
            <w:tcW w:w="532" w:type="dxa"/>
            <w:vMerge/>
            <w:shd w:val="clear" w:color="auto" w:fill="BFBFBF" w:themeFill="background1" w:themeFillShade="BF"/>
          </w:tcPr>
          <w:p w:rsidR="00D22203" w:rsidRPr="003A2FA6" w:rsidRDefault="00D22203" w:rsidP="00D22203">
            <w:pPr>
              <w:jc w:val="center"/>
            </w:pPr>
          </w:p>
        </w:tc>
        <w:tc>
          <w:tcPr>
            <w:tcW w:w="466" w:type="dxa"/>
            <w:vMerge/>
            <w:shd w:val="clear" w:color="auto" w:fill="BFBFBF" w:themeFill="background1" w:themeFillShade="BF"/>
          </w:tcPr>
          <w:p w:rsidR="00D22203" w:rsidRPr="003A2FA6" w:rsidRDefault="00D22203" w:rsidP="00D22203">
            <w:pPr>
              <w:jc w:val="center"/>
            </w:pPr>
          </w:p>
        </w:tc>
        <w:tc>
          <w:tcPr>
            <w:tcW w:w="4326" w:type="dxa"/>
            <w:tcBorders>
              <w:top w:val="single" w:sz="4" w:space="0" w:color="auto"/>
            </w:tcBorders>
            <w:shd w:val="clear" w:color="auto" w:fill="BFBFBF" w:themeFill="background1" w:themeFillShade="BF"/>
          </w:tcPr>
          <w:p w:rsidR="00D22203" w:rsidRPr="003A2FA6" w:rsidRDefault="00D22203" w:rsidP="00D22203">
            <w:pPr>
              <w:jc w:val="center"/>
            </w:pPr>
            <w:r w:rsidRPr="003A2FA6">
              <w:t>zostávajúci počet mesiacov realizácie aktivít projektu v čase predloženia žiadosti o platbu (poskytnutie zálohovej platby) po zmene</w:t>
            </w:r>
          </w:p>
        </w:tc>
        <w:tc>
          <w:tcPr>
            <w:tcW w:w="374" w:type="dxa"/>
            <w:vMerge/>
            <w:shd w:val="clear" w:color="auto" w:fill="BFBFBF" w:themeFill="background1" w:themeFillShade="BF"/>
          </w:tcPr>
          <w:p w:rsidR="00D22203" w:rsidRPr="003A2FA6" w:rsidRDefault="00D22203" w:rsidP="00D22203">
            <w:pPr>
              <w:jc w:val="center"/>
            </w:pPr>
          </w:p>
        </w:tc>
        <w:tc>
          <w:tcPr>
            <w:tcW w:w="930" w:type="dxa"/>
            <w:vMerge/>
            <w:shd w:val="clear" w:color="auto" w:fill="BFBFBF" w:themeFill="background1" w:themeFillShade="BF"/>
          </w:tcPr>
          <w:p w:rsidR="00D22203" w:rsidRPr="003A2FA6" w:rsidRDefault="00D22203" w:rsidP="00D22203">
            <w:pPr>
              <w:jc w:val="center"/>
            </w:pPr>
          </w:p>
        </w:tc>
      </w:tr>
    </w:tbl>
    <w:p w:rsidR="00D22203" w:rsidRPr="003A2FA6" w:rsidRDefault="00D22203" w:rsidP="00D22203">
      <w:pPr>
        <w:numPr>
          <w:ilvl w:val="0"/>
          <w:numId w:val="92"/>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rsidTr="00D22203">
        <w:trPr>
          <w:trHeight w:val="279"/>
        </w:trPr>
        <w:tc>
          <w:tcPr>
            <w:tcW w:w="1628" w:type="dxa"/>
            <w:shd w:val="clear" w:color="auto" w:fill="BFBFBF" w:themeFill="background1" w:themeFillShade="BF"/>
          </w:tcPr>
          <w:p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rsidR="00D22203" w:rsidRPr="003A2FA6" w:rsidRDefault="00D22203" w:rsidP="00D22203">
            <w:pPr>
              <w:jc w:val="center"/>
            </w:pPr>
            <w:r w:rsidRPr="003A2FA6">
              <w:t>=</w:t>
            </w:r>
          </w:p>
        </w:tc>
        <w:tc>
          <w:tcPr>
            <w:tcW w:w="532" w:type="dxa"/>
            <w:shd w:val="clear" w:color="auto" w:fill="BFBFBF" w:themeFill="background1" w:themeFillShade="BF"/>
          </w:tcPr>
          <w:p w:rsidR="00D22203" w:rsidRPr="003A2FA6" w:rsidRDefault="00D22203" w:rsidP="00D22203">
            <w:pPr>
              <w:jc w:val="center"/>
            </w:pPr>
            <w:r w:rsidRPr="003A2FA6">
              <w:t>0,4</w:t>
            </w:r>
          </w:p>
        </w:tc>
        <w:tc>
          <w:tcPr>
            <w:tcW w:w="681" w:type="dxa"/>
            <w:shd w:val="clear" w:color="auto" w:fill="BFBFBF" w:themeFill="background1" w:themeFillShade="BF"/>
          </w:tcPr>
          <w:p w:rsidR="00D22203" w:rsidRPr="003A2FA6" w:rsidRDefault="00D22203" w:rsidP="00D22203">
            <w:pPr>
              <w:jc w:val="center"/>
            </w:pPr>
            <w:r w:rsidRPr="003A2FA6">
              <w:t>x</w:t>
            </w:r>
          </w:p>
        </w:tc>
        <w:tc>
          <w:tcPr>
            <w:tcW w:w="5419" w:type="dxa"/>
            <w:shd w:val="clear" w:color="auto" w:fill="BFBFBF" w:themeFill="background1" w:themeFillShade="BF"/>
          </w:tcPr>
          <w:p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 po zmene</w:t>
            </w:r>
          </w:p>
          <w:p w:rsidR="00D22203" w:rsidRPr="003A2FA6" w:rsidRDefault="00D22203" w:rsidP="00D22203">
            <w:pPr>
              <w:jc w:val="center"/>
            </w:pPr>
            <w:r w:rsidRPr="003A2FA6">
              <w:t>– vyčerpaná suma nenávratného finančného príspevku na predmetných položkách (zdroj EÚ a ŠR)</w:t>
            </w:r>
          </w:p>
        </w:tc>
      </w:tr>
    </w:tbl>
    <w:p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 relevantnej časti rozpočtu projektu zodpovedajúcim 12 mesiacom realizácie aktivít projektu, t. j. prijímateľ môže disponovať prostriedkami EÚ a štátneho rozpočtu na spolufinancovanie v maximálnej výške 40 % z relevantnej časti rozpočtu zodpovedajúcim 12 mesiacom realizácie aktivít projektu.</w:t>
      </w:r>
    </w:p>
    <w:p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rsidR="00D22203" w:rsidRPr="003A2FA6" w:rsidRDefault="00D22203"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p>
    <w:p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p>
    <w:p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lastRenderedPageBreak/>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žiadosti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p>
    <w:p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rsidR="00434F2E" w:rsidRDefault="00434F2E" w:rsidP="00CF7FC1">
      <w:pPr>
        <w:tabs>
          <w:tab w:val="left" w:pos="360"/>
        </w:tabs>
        <w:autoSpaceDE w:val="0"/>
        <w:autoSpaceDN w:val="0"/>
        <w:adjustRightInd w:val="0"/>
        <w:spacing w:before="120" w:after="120" w:line="288" w:lineRule="auto"/>
        <w:jc w:val="both"/>
        <w:rPr>
          <w:b/>
        </w:rPr>
      </w:pPr>
    </w:p>
    <w:p w:rsidR="00AE1A0E" w:rsidRDefault="00AE1A0E" w:rsidP="00CF7FC1">
      <w:pPr>
        <w:autoSpaceDE w:val="0"/>
        <w:autoSpaceDN w:val="0"/>
        <w:adjustRightInd w:val="0"/>
        <w:spacing w:before="120" w:after="120" w:line="288" w:lineRule="auto"/>
        <w:jc w:val="both"/>
      </w:pPr>
    </w:p>
    <w:p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rsidR="003D2459" w:rsidRPr="0073389C" w:rsidRDefault="003D2459" w:rsidP="00CF7FC1">
      <w:pPr>
        <w:autoSpaceDE w:val="0"/>
        <w:autoSpaceDN w:val="0"/>
        <w:adjustRightInd w:val="0"/>
        <w:spacing w:before="120" w:after="120" w:line="288" w:lineRule="auto"/>
        <w:jc w:val="both"/>
      </w:pPr>
    </w:p>
    <w:p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rsidR="00F07C82" w:rsidRPr="0073389C" w:rsidRDefault="001D3A7D" w:rsidP="00CF7FC1">
      <w:pPr>
        <w:autoSpaceDE w:val="0"/>
        <w:autoSpaceDN w:val="0"/>
        <w:adjustRightInd w:val="0"/>
        <w:spacing w:before="120" w:after="120" w:line="288" w:lineRule="auto"/>
        <w:jc w:val="both"/>
      </w:pPr>
      <w:r w:rsidRPr="0073389C">
        <w:lastRenderedPageBreak/>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rsidR="00AE5A8F" w:rsidRPr="0073389C" w:rsidRDefault="00AE5A8F" w:rsidP="00CF7FC1">
      <w:pPr>
        <w:autoSpaceDE w:val="0"/>
        <w:autoSpaceDN w:val="0"/>
        <w:adjustRightInd w:val="0"/>
        <w:spacing w:before="120" w:after="120" w:line="288" w:lineRule="auto"/>
        <w:jc w:val="both"/>
      </w:pPr>
    </w:p>
    <w:p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lastRenderedPageBreak/>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rsidR="00993A6C" w:rsidRPr="0073389C" w:rsidRDefault="00AE5A8F" w:rsidP="00151D4D">
      <w:pPr>
        <w:pStyle w:val="Odsekzoznamu"/>
        <w:numPr>
          <w:ilvl w:val="1"/>
          <w:numId w:val="57"/>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rsidR="00993A6C" w:rsidRPr="0073389C" w:rsidRDefault="00AE5A8F" w:rsidP="00151D4D">
      <w:pPr>
        <w:numPr>
          <w:ilvl w:val="1"/>
          <w:numId w:val="57"/>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lastRenderedPageBreak/>
        <w:t xml:space="preserve">Etapa refundácie </w:t>
      </w:r>
    </w:p>
    <w:p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rsidR="00AE1A0E" w:rsidRPr="00386AC5" w:rsidRDefault="00AE1A0E" w:rsidP="00AE1A0E">
      <w:pPr>
        <w:spacing w:before="120" w:after="120" w:line="288" w:lineRule="auto"/>
        <w:jc w:val="both"/>
        <w:rPr>
          <w:b/>
        </w:rPr>
      </w:pPr>
      <w:r w:rsidRPr="00386AC5">
        <w:rPr>
          <w:b/>
        </w:rPr>
        <w:t>Všeobecné pokyny k ŽoP</w:t>
      </w:r>
    </w:p>
    <w:p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78"/>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rsidR="00732626" w:rsidRPr="0073389C" w:rsidRDefault="00732626" w:rsidP="00CF7FC1">
      <w:pPr>
        <w:pStyle w:val="Bulletslevel1"/>
        <w:ind w:left="567" w:hanging="283"/>
        <w:rPr>
          <w:lang w:val="sk-SK"/>
        </w:rPr>
      </w:pPr>
      <w:r w:rsidRPr="0073389C">
        <w:rPr>
          <w:lang w:val="sk-SK"/>
        </w:rPr>
        <w:t>celý názov prijímateľa,</w:t>
      </w:r>
    </w:p>
    <w:p w:rsidR="00732626" w:rsidRPr="0073389C" w:rsidRDefault="00732626" w:rsidP="00CF7FC1">
      <w:pPr>
        <w:pStyle w:val="Bulletslevel1"/>
        <w:ind w:left="567" w:hanging="283"/>
        <w:rPr>
          <w:lang w:val="sk-SK"/>
        </w:rPr>
      </w:pPr>
      <w:r w:rsidRPr="0073389C">
        <w:rPr>
          <w:lang w:val="sk-SK"/>
        </w:rPr>
        <w:t>presná adresa prijímateľa,</w:t>
      </w:r>
    </w:p>
    <w:p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rsidR="00732626" w:rsidRPr="0073389C" w:rsidRDefault="00732626" w:rsidP="00CF7FC1">
      <w:pPr>
        <w:pStyle w:val="Bulletslevel1"/>
        <w:ind w:left="567" w:hanging="283"/>
        <w:rPr>
          <w:lang w:val="sk-SK"/>
        </w:rPr>
      </w:pPr>
      <w:r w:rsidRPr="0073389C">
        <w:rPr>
          <w:lang w:val="sk-SK"/>
        </w:rPr>
        <w:t>názov projektu,</w:t>
      </w:r>
    </w:p>
    <w:p w:rsidR="00732626" w:rsidRPr="0073389C" w:rsidRDefault="00732626" w:rsidP="00CF7FC1">
      <w:pPr>
        <w:pStyle w:val="Bulletslevel1"/>
        <w:ind w:left="567" w:hanging="283"/>
        <w:rPr>
          <w:lang w:val="sk-SK"/>
        </w:rPr>
      </w:pPr>
      <w:r w:rsidRPr="0073389C">
        <w:rPr>
          <w:lang w:val="sk-SK"/>
        </w:rPr>
        <w:t>nápis „Žiadosť o platbu - NEOTVÁRAŤ“.</w:t>
      </w:r>
    </w:p>
    <w:p w:rsidR="007A0798" w:rsidRPr="0073389C" w:rsidRDefault="007A0798" w:rsidP="00CF7FC1">
      <w:pPr>
        <w:pStyle w:val="Bulletslevel1"/>
        <w:ind w:left="567" w:hanging="283"/>
        <w:rPr>
          <w:lang w:val="sk-SK"/>
        </w:rPr>
      </w:pPr>
      <w:r w:rsidRPr="0073389C">
        <w:rPr>
          <w:lang w:val="sk-SK"/>
        </w:rPr>
        <w:t>Adresa doručenia ŽoP:</w:t>
      </w:r>
    </w:p>
    <w:p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79"/>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80"/>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w:t>
      </w:r>
      <w:r w:rsidRPr="0073389C">
        <w:rPr>
          <w:rFonts w:ascii="Arial" w:hAnsi="Arial" w:cs="Arial"/>
          <w:sz w:val="19"/>
          <w:szCs w:val="19"/>
          <w:lang w:val="sk-SK"/>
        </w:rPr>
        <w:lastRenderedPageBreak/>
        <w:t xml:space="preserve">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rsidR="00AE5A8F" w:rsidRPr="0073389C" w:rsidRDefault="00AE5A8F" w:rsidP="00CF7FC1">
      <w:pPr>
        <w:pStyle w:val="Zkladntext"/>
        <w:spacing w:before="120" w:after="120" w:line="288" w:lineRule="auto"/>
        <w:rPr>
          <w:rFonts w:ascii="Arial" w:hAnsi="Arial" w:cs="Arial"/>
          <w:sz w:val="20"/>
          <w:szCs w:val="20"/>
          <w:lang w:val="sk-SK"/>
        </w:rPr>
      </w:pPr>
    </w:p>
    <w:p w:rsidR="009D7F63" w:rsidRPr="0073389C" w:rsidRDefault="009D7F63" w:rsidP="009D7F63">
      <w:pPr>
        <w:pStyle w:val="Nadpis3"/>
        <w:spacing w:line="288" w:lineRule="auto"/>
        <w:ind w:left="567" w:firstLine="0"/>
        <w:rPr>
          <w:lang w:val="sk-SK" w:eastAsia="cs-CZ"/>
        </w:rPr>
      </w:pPr>
      <w:bookmarkStart w:id="65" w:name="_Toc410907861"/>
      <w:bookmarkStart w:id="66" w:name="_Toc440372875"/>
      <w:bookmarkStart w:id="67" w:name="_Toc440636386"/>
      <w:r w:rsidRPr="0073389C">
        <w:rPr>
          <w:caps/>
          <w:lang w:val="sk-SK" w:eastAsia="cs-CZ"/>
        </w:rPr>
        <w:t>Ú</w:t>
      </w:r>
      <w:r w:rsidRPr="0073389C">
        <w:rPr>
          <w:lang w:val="sk-SK" w:eastAsia="cs-CZ"/>
        </w:rPr>
        <w:t>čtovné doklady a ich prílohy</w:t>
      </w:r>
      <w:bookmarkEnd w:id="65"/>
      <w:bookmarkEnd w:id="66"/>
      <w:bookmarkEnd w:id="67"/>
    </w:p>
    <w:p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81"/>
      </w:r>
      <w:r w:rsidRPr="0073389C">
        <w:rPr>
          <w:rFonts w:ascii="Arial" w:hAnsi="Arial" w:cs="Arial"/>
          <w:sz w:val="19"/>
          <w:szCs w:val="19"/>
          <w:lang w:val="sk-SK" w:eastAsia="cs-CZ"/>
        </w:rPr>
        <w:t xml:space="preserve">. </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lastRenderedPageBreak/>
        <w:t xml:space="preserve">Predložené účtovné doklady, ktoré nespĺňajú všetky vyššie uvedené podmienky súčasne, nemôžu preukázať oprávnený výdavok. </w:t>
      </w:r>
    </w:p>
    <w:p w:rsidR="009D7F63" w:rsidRPr="0073389C" w:rsidRDefault="009D7F63" w:rsidP="009D7F63">
      <w:pPr>
        <w:tabs>
          <w:tab w:val="num" w:pos="426"/>
        </w:tabs>
        <w:spacing w:before="120" w:after="120" w:line="288" w:lineRule="auto"/>
        <w:jc w:val="both"/>
        <w:rPr>
          <w:b/>
          <w:u w:val="single"/>
          <w:lang w:eastAsia="cs-CZ"/>
        </w:rPr>
      </w:pPr>
      <w:bookmarkStart w:id="68" w:name="_Toc317864902"/>
      <w:bookmarkStart w:id="69" w:name="_Toc317865114"/>
      <w:bookmarkStart w:id="70" w:name="_Toc317865267"/>
      <w:bookmarkStart w:id="71" w:name="_Toc317865410"/>
      <w:bookmarkStart w:id="72" w:name="_Toc317865549"/>
      <w:bookmarkStart w:id="73" w:name="_Toc317865688"/>
      <w:bookmarkStart w:id="74" w:name="_Toc317866058"/>
      <w:bookmarkStart w:id="75" w:name="_Toc317866203"/>
      <w:bookmarkStart w:id="76" w:name="_Toc317866305"/>
      <w:bookmarkStart w:id="77" w:name="_Toc317866470"/>
      <w:bookmarkStart w:id="78" w:name="_Toc317866572"/>
      <w:bookmarkStart w:id="79" w:name="_Toc317866789"/>
      <w:bookmarkStart w:id="80" w:name="_Toc329084085"/>
      <w:bookmarkEnd w:id="68"/>
      <w:bookmarkEnd w:id="69"/>
      <w:bookmarkEnd w:id="70"/>
      <w:bookmarkEnd w:id="71"/>
      <w:bookmarkEnd w:id="72"/>
      <w:bookmarkEnd w:id="73"/>
      <w:bookmarkEnd w:id="74"/>
      <w:bookmarkEnd w:id="75"/>
      <w:bookmarkEnd w:id="76"/>
      <w:bookmarkEnd w:id="77"/>
      <w:bookmarkEnd w:id="78"/>
      <w:bookmarkEnd w:id="79"/>
      <w:bookmarkEnd w:id="80"/>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82"/>
      </w:r>
      <w:r w:rsidRPr="0073389C">
        <w:rPr>
          <w:szCs w:val="19"/>
          <w:lang w:val="sk-SK"/>
        </w:rPr>
        <w:t xml:space="preserve"> a označenie jeho účastníkov;</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rsidR="009D7F63" w:rsidRPr="0073389C" w:rsidRDefault="009D7F63" w:rsidP="009D7F63">
      <w:pPr>
        <w:tabs>
          <w:tab w:val="num" w:pos="426"/>
        </w:tabs>
        <w:spacing w:before="120" w:after="120" w:line="288" w:lineRule="auto"/>
        <w:jc w:val="both"/>
        <w:rPr>
          <w:lang w:eastAsia="cs-CZ"/>
        </w:rPr>
      </w:pPr>
      <w:bookmarkStart w:id="81"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1"/>
    </w:p>
    <w:p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rsidR="009D7F63" w:rsidRPr="0073389C" w:rsidRDefault="009D7F63" w:rsidP="009D7F63">
      <w:pPr>
        <w:tabs>
          <w:tab w:val="num" w:pos="426"/>
        </w:tabs>
        <w:spacing w:before="120" w:after="120" w:line="288" w:lineRule="auto"/>
        <w:jc w:val="both"/>
        <w:rPr>
          <w:lang w:eastAsia="cs-CZ"/>
        </w:rPr>
      </w:pPr>
      <w:bookmarkStart w:id="82"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2"/>
      <w:r w:rsidRPr="0073389C">
        <w:rPr>
          <w:lang w:eastAsia="cs-CZ"/>
        </w:rPr>
        <w:t>.</w:t>
      </w:r>
    </w:p>
    <w:p w:rsidR="009D7F63" w:rsidRPr="0073389C" w:rsidRDefault="009D7F63" w:rsidP="009D7F63">
      <w:pPr>
        <w:pStyle w:val="Nadpis4"/>
        <w:spacing w:before="120" w:after="0" w:line="288" w:lineRule="auto"/>
        <w:ind w:left="1134" w:firstLine="0"/>
        <w:rPr>
          <w:rFonts w:cs="Arial"/>
          <w:sz w:val="19"/>
          <w:szCs w:val="19"/>
          <w:lang w:val="sk-SK"/>
        </w:rPr>
      </w:pPr>
      <w:bookmarkStart w:id="83" w:name="_Toc317864916"/>
      <w:r w:rsidRPr="0073389C">
        <w:rPr>
          <w:rFonts w:cs="Arial"/>
          <w:sz w:val="19"/>
          <w:szCs w:val="19"/>
          <w:lang w:val="sk-SK"/>
        </w:rPr>
        <w:t xml:space="preserve">Vznik a úhrada oprávneného výdavku </w:t>
      </w:r>
    </w:p>
    <w:p w:rsidR="009D7F63" w:rsidRPr="0073389C" w:rsidRDefault="009D7F63" w:rsidP="009D7F63">
      <w:pPr>
        <w:pStyle w:val="Zkladntext"/>
        <w:spacing w:before="120" w:after="120" w:line="288" w:lineRule="auto"/>
        <w:rPr>
          <w:rFonts w:ascii="Arial" w:hAnsi="Arial" w:cs="Arial"/>
          <w:sz w:val="19"/>
          <w:szCs w:val="19"/>
          <w:lang w:val="sk-SK" w:eastAsia="cs-CZ"/>
        </w:rPr>
      </w:pPr>
      <w:bookmarkStart w:id="84" w:name="_Toc417050114"/>
      <w:bookmarkStart w:id="85" w:name="_Toc417155861"/>
      <w:bookmarkStart w:id="86" w:name="_Toc417156080"/>
      <w:bookmarkStart w:id="87" w:name="_Toc417050126"/>
      <w:bookmarkStart w:id="88" w:name="_Toc417155873"/>
      <w:bookmarkStart w:id="89" w:name="_Toc417156092"/>
      <w:bookmarkEnd w:id="84"/>
      <w:bookmarkEnd w:id="85"/>
      <w:bookmarkEnd w:id="86"/>
      <w:bookmarkEnd w:id="87"/>
      <w:bookmarkEnd w:id="88"/>
      <w:bookmarkEnd w:id="89"/>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Dňom uskutočnenia účtovného prípadu je deň splnenia dodávky, platby záväzku, inkasa pohľadávky, započítania pohľadávky, postúpenia pohľadávky, poskytnutia a prijatia preddavku,  pohybu majetku vo vnútri </w:t>
      </w:r>
      <w:r w:rsidRPr="0073389C">
        <w:rPr>
          <w:rFonts w:ascii="Arial" w:hAnsi="Arial" w:cs="Arial"/>
          <w:sz w:val="19"/>
          <w:szCs w:val="19"/>
          <w:lang w:val="sk-SK" w:eastAsia="cs-CZ"/>
        </w:rPr>
        <w:lastRenderedPageBreak/>
        <w:t>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83"/>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rsidR="009D7F63" w:rsidRPr="0073389C" w:rsidRDefault="009D7F63" w:rsidP="009D7F63">
      <w:pPr>
        <w:spacing w:before="120" w:after="120" w:line="288" w:lineRule="auto"/>
        <w:jc w:val="both"/>
        <w:rPr>
          <w:lang w:eastAsia="cs-CZ"/>
        </w:rPr>
      </w:pPr>
      <w:bookmarkStart w:id="90" w:name="_Toc317864930"/>
      <w:bookmarkStart w:id="91" w:name="_Toc317865142"/>
      <w:bookmarkStart w:id="92" w:name="_Toc317865295"/>
      <w:bookmarkStart w:id="93" w:name="_Toc317865438"/>
      <w:bookmarkStart w:id="94" w:name="_Toc317865577"/>
      <w:bookmarkStart w:id="95" w:name="_Toc317865703"/>
      <w:bookmarkStart w:id="96" w:name="_Toc317866072"/>
      <w:bookmarkStart w:id="97" w:name="_Toc317866217"/>
      <w:bookmarkStart w:id="98" w:name="_Toc317866319"/>
      <w:bookmarkStart w:id="99" w:name="_Toc317866484"/>
      <w:bookmarkStart w:id="100" w:name="_Toc317866586"/>
      <w:bookmarkStart w:id="101" w:name="_Toc317866803"/>
      <w:bookmarkStart w:id="102" w:name="_Toc329084100"/>
      <w:bookmarkStart w:id="103" w:name="_Toc410905147"/>
      <w:bookmarkStart w:id="104" w:name="_Toc410907875"/>
      <w:bookmarkStart w:id="105" w:name="_Toc410910215"/>
      <w:bookmarkStart w:id="106" w:name="_Toc413415834"/>
      <w:bookmarkStart w:id="107" w:name="_Toc413830211"/>
      <w:bookmarkStart w:id="108" w:name="_Toc413833999"/>
      <w:bookmarkStart w:id="109" w:name="_Toc413834102"/>
      <w:bookmarkStart w:id="110" w:name="_Toc415130210"/>
      <w:bookmarkStart w:id="111" w:name="_Toc415155540"/>
      <w:bookmarkStart w:id="112" w:name="_Toc417050140"/>
      <w:bookmarkStart w:id="113" w:name="_Toc417155887"/>
      <w:bookmarkStart w:id="114" w:name="_Toc417156106"/>
      <w:bookmarkEnd w:id="83"/>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73389C">
        <w:rPr>
          <w:lang w:eastAsia="cs-CZ"/>
        </w:rPr>
        <w:t>Doklad o úhrade, resp. potvrdenie banky o úhrade musí spĺňať tieto náležitosti:</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rsidR="009D7F63" w:rsidRPr="0073389C" w:rsidRDefault="009D7F63" w:rsidP="009D7F63">
      <w:pPr>
        <w:spacing w:before="120" w:after="120" w:line="288" w:lineRule="auto"/>
        <w:jc w:val="both"/>
        <w:rPr>
          <w:lang w:eastAsia="cs-CZ"/>
        </w:rPr>
      </w:pPr>
      <w:bookmarkStart w:id="115" w:name="_Toc317864944"/>
      <w:r w:rsidRPr="0073389C">
        <w:rPr>
          <w:lang w:eastAsia="cs-CZ"/>
        </w:rPr>
        <w:lastRenderedPageBreak/>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15"/>
    </w:p>
    <w:p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rsidR="0095601B" w:rsidRDefault="0095601B" w:rsidP="009D7F63">
      <w:pPr>
        <w:pStyle w:val="Default"/>
        <w:spacing w:before="120" w:after="120" w:line="288" w:lineRule="auto"/>
        <w:jc w:val="both"/>
        <w:rPr>
          <w:rFonts w:ascii="Arial" w:hAnsi="Arial" w:cs="Arial"/>
          <w:b/>
          <w:bCs/>
          <w:sz w:val="19"/>
          <w:szCs w:val="19"/>
          <w:lang w:val="sk-SK"/>
        </w:rPr>
      </w:pPr>
    </w:p>
    <w:p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00437041" w:rsidRPr="0073389C">
        <w:rPr>
          <w:rStyle w:val="Odkaznapoznmkupodiarou"/>
          <w:rFonts w:cs="Arial"/>
          <w:b/>
          <w:bCs/>
          <w:sz w:val="19"/>
          <w:szCs w:val="19"/>
          <w:lang w:val="sk-SK"/>
        </w:rPr>
        <w:footnoteReference w:id="84"/>
      </w:r>
      <w:r w:rsidR="00437041" w:rsidRPr="00033E1E">
        <w:rPr>
          <w:rFonts w:ascii="Arial" w:hAnsi="Arial" w:cs="Arial"/>
          <w:b/>
          <w:bCs/>
          <w:sz w:val="19"/>
          <w:szCs w:val="19"/>
          <w:vertAlign w:val="superscript"/>
          <w:lang w:val="sk-SK"/>
        </w:rPr>
        <w:t>/</w:t>
      </w:r>
      <w:r w:rsidRPr="0073389C">
        <w:rPr>
          <w:rStyle w:val="Odkaznapoznmkupodiarou"/>
          <w:rFonts w:cs="Arial"/>
          <w:b/>
          <w:bCs/>
          <w:sz w:val="19"/>
          <w:szCs w:val="19"/>
          <w:lang w:val="sk-SK"/>
        </w:rPr>
        <w:footnoteReference w:id="85"/>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rsidR="009D7F63" w:rsidRPr="0073389C" w:rsidRDefault="009D7F63" w:rsidP="00B67265">
      <w:pPr>
        <w:pStyle w:val="Bulletslevel1"/>
        <w:spacing w:after="120" w:line="288" w:lineRule="auto"/>
        <w:ind w:left="568" w:hanging="284"/>
        <w:jc w:val="both"/>
        <w:rPr>
          <w:lang w:val="sk-SK"/>
        </w:rPr>
      </w:pPr>
      <w:r w:rsidRPr="0073389C">
        <w:rPr>
          <w:lang w:val="sk-SK"/>
        </w:rPr>
        <w:t xml:space="preserve">pracovná zmluva, resp. vymenovanie do štátnej služby spolu s náplňou práce (s uvedením špecifikácie pracovnej náplne pre projekt/y), resp. opisom činnosti štátno-zamestnaneckého miesta a platový návrh </w:t>
      </w:r>
      <w:r w:rsidRPr="0073389C">
        <w:rPr>
          <w:lang w:val="sk-SK"/>
        </w:rPr>
        <w:lastRenderedPageBreak/>
        <w:t>(vrátane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86"/>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16" w:name="_Ref523225313"/>
      <w:r w:rsidRPr="0073389C">
        <w:rPr>
          <w:rStyle w:val="Odkaznapoznmkupodiarou"/>
          <w:rFonts w:cs="Arial"/>
          <w:i/>
          <w:iCs/>
          <w:sz w:val="19"/>
          <w:szCs w:val="19"/>
          <w:lang w:val="sk-SK"/>
        </w:rPr>
        <w:footnoteReference w:id="87"/>
      </w:r>
      <w:bookmarkEnd w:id="116"/>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88"/>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89"/>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9C6E13" w:rsidRPr="00890CE5">
        <w:rPr>
          <w:rStyle w:val="Odkaznapoznmkupodiarou"/>
        </w:rPr>
        <w:t>81</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rsidR="0065174C" w:rsidRDefault="00394FFD" w:rsidP="00167090">
      <w:pPr>
        <w:pStyle w:val="Bulletslevel1"/>
        <w:spacing w:after="120" w:line="288" w:lineRule="auto"/>
        <w:ind w:left="568" w:hanging="284"/>
        <w:jc w:val="both"/>
        <w:rPr>
          <w:lang w:val="sk-SK"/>
        </w:rPr>
      </w:pPr>
      <w:r>
        <w:rPr>
          <w:lang w:val="sk-SK"/>
        </w:rPr>
        <w:lastRenderedPageBreak/>
        <w:t>výkaz preddavkov na poistné na verejné zdravotné poistenie,</w:t>
      </w:r>
    </w:p>
    <w:p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90"/>
      </w:r>
      <w:r w:rsidR="009D7F63" w:rsidRPr="00FE024C">
        <w:rPr>
          <w:lang w:val="sk-SK"/>
        </w:rPr>
        <w:t>, ak je účet identifikovaný v zmluvnom vzťahu (napr. v dohode), prijímateľ nie je povinný predkladať súhlas s poukazovaním mzdy na účet,</w:t>
      </w:r>
    </w:p>
    <w:p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91"/>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lastRenderedPageBreak/>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rsidR="009D7F63" w:rsidRPr="0073389C" w:rsidRDefault="009D7F63" w:rsidP="009D7F63">
      <w:pPr>
        <w:pStyle w:val="Bulletslevel1"/>
        <w:ind w:left="567" w:hanging="283"/>
        <w:rPr>
          <w:lang w:val="sk-SK"/>
        </w:rPr>
      </w:pPr>
      <w:r w:rsidRPr="0073389C">
        <w:rPr>
          <w:lang w:val="sk-SK"/>
        </w:rPr>
        <w:t xml:space="preserve">faktúra (ak relevantné), </w:t>
      </w:r>
    </w:p>
    <w:p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117" w:name="_Ref523227404"/>
      <w:r w:rsidR="00C80E10" w:rsidRPr="0073389C">
        <w:rPr>
          <w:rStyle w:val="Odkaznapoznmkupodiarou"/>
          <w:rFonts w:cs="Arial"/>
          <w:i/>
          <w:iCs/>
          <w:sz w:val="19"/>
          <w:szCs w:val="19"/>
          <w:lang w:val="sk-SK"/>
        </w:rPr>
        <w:footnoteReference w:id="92"/>
      </w:r>
      <w:bookmarkEnd w:id="117"/>
      <w:r w:rsidR="00C80E10" w:rsidRPr="0073389C">
        <w:rPr>
          <w:lang w:val="sk-SK"/>
        </w:rPr>
        <w:t xml:space="preserve"> príloha č. </w:t>
      </w:r>
      <w:r w:rsidR="003B71D1">
        <w:rPr>
          <w:lang w:val="sk-SK"/>
        </w:rPr>
        <w:t>6</w:t>
      </w:r>
      <w:r>
        <w:rPr>
          <w:lang w:val="sk-SK"/>
        </w:rPr>
        <w:t>),</w:t>
      </w:r>
    </w:p>
    <w:p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rsidR="0042442A"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rsidR="003F06E8" w:rsidRPr="0073389C" w:rsidRDefault="003F06E8" w:rsidP="00151D4D">
      <w:pPr>
        <w:pStyle w:val="Bulletslevel1"/>
        <w:numPr>
          <w:ilvl w:val="1"/>
          <w:numId w:val="69"/>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rsidR="00AD5D29" w:rsidRDefault="003F06E8" w:rsidP="00151D4D">
      <w:pPr>
        <w:pStyle w:val="Bulletslevel1"/>
        <w:numPr>
          <w:ilvl w:val="1"/>
          <w:numId w:val="69"/>
        </w:numPr>
        <w:spacing w:after="120" w:line="288" w:lineRule="auto"/>
        <w:ind w:left="567" w:hanging="283"/>
        <w:rPr>
          <w:lang w:val="sk-SK"/>
        </w:rPr>
      </w:pPr>
      <w:r w:rsidRPr="0073389C">
        <w:rPr>
          <w:lang w:val="sk-SK"/>
        </w:rPr>
        <w:t xml:space="preserve">mzdový list, resp. výplatnú pásku, </w:t>
      </w:r>
    </w:p>
    <w:p w:rsidR="007A65A7" w:rsidRPr="007A65A7" w:rsidRDefault="007A65A7" w:rsidP="00151D4D">
      <w:pPr>
        <w:pStyle w:val="Bulletslevel1"/>
        <w:numPr>
          <w:ilvl w:val="1"/>
          <w:numId w:val="69"/>
        </w:numPr>
        <w:spacing w:after="120" w:line="288" w:lineRule="auto"/>
        <w:ind w:left="567" w:hanging="283"/>
        <w:rPr>
          <w:lang w:val="sk-SK"/>
        </w:rPr>
      </w:pPr>
      <w:r>
        <w:rPr>
          <w:lang w:val="sk-SK"/>
        </w:rPr>
        <w:t>mesačný výkaz poistného a príspevkov do Sociálnej poisťovne,</w:t>
      </w:r>
    </w:p>
    <w:p w:rsidR="007A65A7" w:rsidRDefault="007A65A7" w:rsidP="00151D4D">
      <w:pPr>
        <w:pStyle w:val="Bulletslevel1"/>
        <w:numPr>
          <w:ilvl w:val="1"/>
          <w:numId w:val="69"/>
        </w:numPr>
        <w:spacing w:after="120" w:line="288" w:lineRule="auto"/>
        <w:ind w:left="567" w:hanging="283"/>
        <w:rPr>
          <w:lang w:val="sk-SK"/>
        </w:rPr>
      </w:pPr>
      <w:r>
        <w:rPr>
          <w:lang w:val="sk-SK"/>
        </w:rPr>
        <w:t>výkaz preddavkov na poistné na verejné zdravotné poistenie,</w:t>
      </w:r>
    </w:p>
    <w:p w:rsidR="007A65A7" w:rsidRPr="007A65A7" w:rsidRDefault="007A65A7" w:rsidP="00151D4D">
      <w:pPr>
        <w:pStyle w:val="Bulletslevel1"/>
        <w:numPr>
          <w:ilvl w:val="1"/>
          <w:numId w:val="69"/>
        </w:numPr>
        <w:spacing w:after="120" w:line="288" w:lineRule="auto"/>
        <w:ind w:left="567" w:hanging="283"/>
        <w:rPr>
          <w:lang w:val="sk-SK"/>
        </w:rPr>
      </w:pPr>
      <w:r>
        <w:rPr>
          <w:lang w:val="sk-SK"/>
        </w:rPr>
        <w:t>prehľad o zrazených a odvedených preddavkoch na daň,</w:t>
      </w:r>
    </w:p>
    <w:p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rsidR="001407FE"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93"/>
      </w:r>
      <w:r w:rsidRPr="0073389C">
        <w:rPr>
          <w:i/>
          <w:lang w:val="sk-SK"/>
        </w:rPr>
        <w:t xml:space="preserve">, </w:t>
      </w:r>
      <w:r w:rsidRPr="0073389C">
        <w:rPr>
          <w:lang w:val="sk-SK"/>
        </w:rPr>
        <w:t>ak je účet  identifikovaný v zmluvnom vzťahu (napr. v dohode), prijímateľ nie je povinný predkladať súhlas s poukazovaním mzdy na účet,</w:t>
      </w:r>
    </w:p>
    <w:p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rsidR="004A54D4" w:rsidRPr="00DD30A9" w:rsidRDefault="0042442A" w:rsidP="00151D4D">
      <w:pPr>
        <w:pStyle w:val="Default"/>
        <w:numPr>
          <w:ilvl w:val="1"/>
          <w:numId w:val="69"/>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xml:space="preserve">, avšak len na </w:t>
      </w:r>
      <w:r w:rsidR="004A54D4">
        <w:rPr>
          <w:rFonts w:eastAsia="Times New Roman" w:cs="Arial"/>
          <w:b/>
          <w:color w:val="auto"/>
          <w:szCs w:val="19"/>
          <w:lang w:val="sk-SK" w:eastAsia="en-US"/>
        </w:rPr>
        <w:lastRenderedPageBreak/>
        <w:t>základe písomného rozhodnutia udeleného prijímateľovi zo strany poskytovateľa</w:t>
      </w:r>
      <w:r w:rsidR="002C66B3">
        <w:rPr>
          <w:rStyle w:val="Odkaznapoznmkupodiarou"/>
          <w:rFonts w:eastAsia="Times New Roman" w:cs="Arial"/>
          <w:b/>
          <w:color w:val="auto"/>
          <w:szCs w:val="19"/>
          <w:lang w:val="sk-SK" w:eastAsia="en-US"/>
        </w:rPr>
        <w:footnoteReference w:id="94"/>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rsidR="009D7F63" w:rsidRPr="0073389C" w:rsidRDefault="009D7F63" w:rsidP="006D062B">
      <w:pPr>
        <w:pStyle w:val="Bulletslevel1"/>
        <w:spacing w:after="120" w:line="288" w:lineRule="auto"/>
        <w:ind w:left="567" w:hanging="283"/>
        <w:jc w:val="both"/>
        <w:rPr>
          <w:lang w:val="sk-SK"/>
        </w:rPr>
      </w:pPr>
      <w:r w:rsidRPr="00211BF6">
        <w:rPr>
          <w:b/>
          <w:lang w:val="sk-SK"/>
        </w:rPr>
        <w:lastRenderedPageBreak/>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95"/>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lastRenderedPageBreak/>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rsidR="0046756F" w:rsidRDefault="00531F46"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rsidR="00C87533" w:rsidRPr="0073389C" w:rsidRDefault="00C87533" w:rsidP="00151D4D">
      <w:pPr>
        <w:pStyle w:val="Default"/>
        <w:numPr>
          <w:ilvl w:val="0"/>
          <w:numId w:val="68"/>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rsidR="009D7F63" w:rsidRPr="00515B75" w:rsidRDefault="00C87533" w:rsidP="00151D4D">
      <w:pPr>
        <w:pStyle w:val="Default"/>
        <w:numPr>
          <w:ilvl w:val="0"/>
          <w:numId w:val="68"/>
        </w:numPr>
        <w:spacing w:before="120" w:after="120" w:line="288" w:lineRule="auto"/>
        <w:ind w:left="567" w:hanging="283"/>
        <w:jc w:val="both"/>
        <w:rPr>
          <w:lang w:val="sk-SK"/>
        </w:rPr>
      </w:pPr>
      <w:r w:rsidRPr="0073389C">
        <w:rPr>
          <w:rFonts w:ascii="Arial" w:hAnsi="Arial" w:cs="Arial"/>
          <w:sz w:val="19"/>
          <w:szCs w:val="19"/>
          <w:lang w:val="sk-SK"/>
        </w:rPr>
        <w:lastRenderedPageBreak/>
        <w:t xml:space="preserve">výpis z denníka, resp. z hlavnej knihy prijímateľa alebo peňažného denníka prijímateľa (jednoduché účtovníctvo) o zaúčtovaní účtovného prípadu vrátane úhrady výdavku. </w:t>
      </w:r>
    </w:p>
    <w:p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rsidR="009D7F63"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rsidR="00182CBF" w:rsidRPr="0073389C"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rsidR="00376C28"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rsidR="00E5084E" w:rsidRPr="00CB2A99" w:rsidRDefault="009D7F63" w:rsidP="00151D4D">
      <w:pPr>
        <w:pStyle w:val="Default"/>
        <w:numPr>
          <w:ilvl w:val="1"/>
          <w:numId w:val="5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rsidR="009D7F63" w:rsidRPr="0073389C" w:rsidRDefault="009D7F63" w:rsidP="00151D4D">
      <w:pPr>
        <w:pStyle w:val="Default"/>
        <w:numPr>
          <w:ilvl w:val="0"/>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E717DB"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rsidR="00EA7E3A" w:rsidRPr="00CA3395" w:rsidRDefault="009D7F63" w:rsidP="00151D4D">
      <w:pPr>
        <w:pStyle w:val="Default"/>
        <w:numPr>
          <w:ilvl w:val="2"/>
          <w:numId w:val="60"/>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rsidR="009D7F63" w:rsidRPr="0073389C" w:rsidRDefault="0050375E"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3324C5"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5507D4" w:rsidRPr="0073389C"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5507D4"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rsidR="009D7F63" w:rsidRPr="0073389C" w:rsidRDefault="00346752"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rsidR="00BC5336" w:rsidRPr="00BC5336" w:rsidRDefault="00E72207"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rsidR="00D20978" w:rsidRPr="00017C8D" w:rsidRDefault="009D7F63" w:rsidP="00151D4D">
      <w:pPr>
        <w:pStyle w:val="Default"/>
        <w:numPr>
          <w:ilvl w:val="1"/>
          <w:numId w:val="6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407A10"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D20C4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rsidR="00D20978" w:rsidRPr="00D20C43" w:rsidRDefault="009D7F63" w:rsidP="00151D4D">
      <w:pPr>
        <w:pStyle w:val="Default"/>
        <w:numPr>
          <w:ilvl w:val="1"/>
          <w:numId w:val="65"/>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rsidR="001C7C81" w:rsidRDefault="009D7F63"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rsidR="001C7C81" w:rsidRPr="0073389C" w:rsidRDefault="001C7C81" w:rsidP="00151D4D">
      <w:pPr>
        <w:pStyle w:val="Default"/>
        <w:numPr>
          <w:ilvl w:val="0"/>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96"/>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0C520E" w:rsidRDefault="001C7C81"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rsidR="009D7F63" w:rsidRPr="000C520E" w:rsidRDefault="00EC3F60"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9C6E13" w:rsidRPr="00890CE5">
        <w:rPr>
          <w:rStyle w:val="Odkaznapoznmkupodiarou"/>
        </w:rPr>
        <w:t>86</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rsidR="00A60E8A" w:rsidRDefault="00A60E8A"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97"/>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rsidR="00093A3C" w:rsidRDefault="00093A3C" w:rsidP="00151D4D">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rsidR="00216A51" w:rsidRPr="00216A51" w:rsidRDefault="00326847"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rsidR="007E6877" w:rsidRDefault="009D7F63"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lastRenderedPageBreak/>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rsidR="001F2A24" w:rsidRPr="001F2A24" w:rsidRDefault="002A3AA2" w:rsidP="00151D4D">
      <w:pPr>
        <w:pStyle w:val="Normlnywebov"/>
        <w:numPr>
          <w:ilvl w:val="0"/>
          <w:numId w:val="71"/>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9C6E13" w:rsidRPr="00890CE5">
        <w:rPr>
          <w:rStyle w:val="Odkaznapoznmkupodiarou"/>
        </w:rPr>
        <w:t>86</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rsidR="00486549" w:rsidRPr="001F2A24" w:rsidRDefault="001F2A24" w:rsidP="00151D4D">
      <w:pPr>
        <w:pStyle w:val="Odsekzoznamu"/>
        <w:numPr>
          <w:ilvl w:val="0"/>
          <w:numId w:val="71"/>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rsidR="009D7F63" w:rsidRPr="0073389C" w:rsidRDefault="00941A40"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rsidR="00485275" w:rsidRPr="005238C1" w:rsidRDefault="00941A40" w:rsidP="00151D4D">
      <w:pPr>
        <w:pStyle w:val="Default"/>
        <w:numPr>
          <w:ilvl w:val="1"/>
          <w:numId w:val="7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rsidR="00485275" w:rsidRPr="005238C1" w:rsidRDefault="009D7F63" w:rsidP="00151D4D">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98"/>
      </w:r>
      <w:r w:rsidRPr="0073389C">
        <w:rPr>
          <w:rFonts w:ascii="Arial" w:hAnsi="Arial" w:cs="Arial"/>
          <w:b/>
          <w:bCs/>
          <w:position w:val="8"/>
          <w:sz w:val="19"/>
          <w:szCs w:val="19"/>
          <w:vertAlign w:val="superscript"/>
          <w:lang w:val="sk-SK"/>
        </w:rPr>
        <w:t xml:space="preserve"> </w:t>
      </w:r>
    </w:p>
    <w:p w:rsidR="009D7F63"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99"/>
      </w:r>
      <w:r w:rsidRPr="0073389C">
        <w:rPr>
          <w:rFonts w:ascii="Arial" w:hAnsi="Arial" w:cs="Arial"/>
          <w:sz w:val="19"/>
          <w:szCs w:val="19"/>
          <w:lang w:val="sk-SK"/>
        </w:rPr>
        <w:t xml:space="preserve"> (preukázanie poistenia obstaraného majetku – ak relevantné), </w:t>
      </w:r>
    </w:p>
    <w:p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rsidR="009D7F63" w:rsidRPr="0073389C" w:rsidRDefault="004C2130"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rsidR="009D7F63" w:rsidRPr="0073389C" w:rsidRDefault="00AC1F3D"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rsidR="00D06CBA" w:rsidRPr="00ED3C74" w:rsidRDefault="00040457" w:rsidP="00151D4D">
      <w:pPr>
        <w:pStyle w:val="Default"/>
        <w:numPr>
          <w:ilvl w:val="0"/>
          <w:numId w:val="7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lastRenderedPageBreak/>
        <w:t>výpočet nárokovanej pomernej časti pre účely projektu</w:t>
      </w:r>
      <w:r w:rsidR="009D7F63" w:rsidRPr="0073389C">
        <w:rPr>
          <w:rFonts w:ascii="Arial" w:hAnsi="Arial" w:cs="Arial"/>
          <w:sz w:val="19"/>
          <w:szCs w:val="19"/>
          <w:lang w:val="sk-SK"/>
        </w:rPr>
        <w:t xml:space="preserve"> (ak relevantné). </w:t>
      </w:r>
    </w:p>
    <w:p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rsidR="008879F8"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rsidR="00D06CBA" w:rsidRPr="005260D8" w:rsidRDefault="009D7F63" w:rsidP="00151D4D">
      <w:pPr>
        <w:pStyle w:val="Zoznamsodrkami"/>
        <w:numPr>
          <w:ilvl w:val="0"/>
          <w:numId w:val="76"/>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666AC8" w:rsidRDefault="003B4868" w:rsidP="00151D4D">
      <w:pPr>
        <w:pStyle w:val="Default"/>
        <w:numPr>
          <w:ilvl w:val="1"/>
          <w:numId w:val="61"/>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rsidR="009D7F63" w:rsidRPr="0073389C" w:rsidRDefault="009D7F63" w:rsidP="009D7F63">
      <w:pPr>
        <w:spacing w:line="288" w:lineRule="auto"/>
      </w:pPr>
    </w:p>
    <w:p w:rsidR="009D7F63" w:rsidRPr="0073389C" w:rsidRDefault="00927EBE" w:rsidP="009D7F63">
      <w:pPr>
        <w:pStyle w:val="Nadpis3"/>
        <w:spacing w:before="120" w:after="120" w:line="288" w:lineRule="auto"/>
        <w:ind w:left="567" w:firstLine="0"/>
        <w:rPr>
          <w:lang w:val="sk-SK"/>
        </w:rPr>
      </w:pPr>
      <w:bookmarkStart w:id="118" w:name="_Toc410907876"/>
      <w:r>
        <w:rPr>
          <w:lang w:val="sk-SK"/>
        </w:rPr>
        <w:t xml:space="preserve"> </w:t>
      </w:r>
      <w:bookmarkStart w:id="119" w:name="_Toc440372876"/>
      <w:bookmarkStart w:id="120" w:name="_Toc440636387"/>
      <w:r w:rsidR="009D7F63" w:rsidRPr="0073389C">
        <w:rPr>
          <w:lang w:val="sk-SK"/>
        </w:rPr>
        <w:t>Nezrovnalosti a vysporiadanie finančných vzťahov</w:t>
      </w:r>
      <w:bookmarkEnd w:id="118"/>
      <w:bookmarkEnd w:id="119"/>
      <w:bookmarkEnd w:id="120"/>
    </w:p>
    <w:p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rsidR="00CC0C60" w:rsidRPr="00CC0C60" w:rsidRDefault="00CC0C60" w:rsidP="0099542E">
      <w:pPr>
        <w:autoSpaceDE w:val="0"/>
        <w:autoSpaceDN w:val="0"/>
        <w:adjustRightInd w:val="0"/>
        <w:spacing w:line="276" w:lineRule="auto"/>
        <w:jc w:val="both"/>
        <w:rPr>
          <w:rFonts w:cs="Arial"/>
          <w:bCs/>
          <w:szCs w:val="19"/>
        </w:rPr>
      </w:pPr>
    </w:p>
    <w:p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rsidR="00CC0C60" w:rsidRPr="00E8012F" w:rsidRDefault="00CC0C60" w:rsidP="00CC0C60">
      <w:pPr>
        <w:autoSpaceDE w:val="0"/>
        <w:autoSpaceDN w:val="0"/>
        <w:adjustRightInd w:val="0"/>
        <w:jc w:val="both"/>
        <w:rPr>
          <w:rFonts w:cs="Arial"/>
          <w:bCs/>
          <w:szCs w:val="19"/>
        </w:rPr>
      </w:pPr>
    </w:p>
    <w:p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rsidR="00AC0EAB" w:rsidRDefault="00AC0EAB" w:rsidP="00AE7CC2">
      <w:pPr>
        <w:spacing w:line="276" w:lineRule="auto"/>
        <w:jc w:val="both"/>
        <w:rPr>
          <w:rFonts w:cs="Arial"/>
          <w:szCs w:val="16"/>
        </w:rPr>
      </w:pPr>
    </w:p>
    <w:p w:rsidR="00AC0EAB" w:rsidRPr="00B22662" w:rsidRDefault="00AC0EAB" w:rsidP="0099542E">
      <w:pPr>
        <w:spacing w:line="276" w:lineRule="auto"/>
        <w:jc w:val="both"/>
      </w:pPr>
      <w:r w:rsidRPr="00B22662">
        <w:t xml:space="preserve">Z pohľadu legislatívy Slovenskej republiky má na vznik nezrovnalosti priamy dopad najmä: </w:t>
      </w:r>
    </w:p>
    <w:p w:rsidR="00AC0EAB" w:rsidRPr="00B22662" w:rsidRDefault="00AC0EAB" w:rsidP="0099542E">
      <w:pPr>
        <w:numPr>
          <w:ilvl w:val="0"/>
          <w:numId w:val="93"/>
        </w:numPr>
        <w:spacing w:line="276"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rsidR="00AC0EAB" w:rsidRDefault="00AC0EAB" w:rsidP="0099542E">
      <w:pPr>
        <w:numPr>
          <w:ilvl w:val="0"/>
          <w:numId w:val="93"/>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rsidR="00AC0EAB" w:rsidRPr="00561705"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rsidR="00C15DDE"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 xml:space="preserve">zákona v znení neskorších predpisov najmä pre trestné činy poškodzovania finančných záujmov ES, subvenčný podvod alebo machinácie pri verejnom </w:t>
      </w:r>
      <w:r w:rsidRPr="00561705">
        <w:rPr>
          <w:rFonts w:cs="Arial"/>
          <w:szCs w:val="16"/>
        </w:rPr>
        <w:lastRenderedPageBreak/>
        <w:t>obstarávaní a verejnej dražbe</w:t>
      </w:r>
      <w:r w:rsidR="00CC0C60">
        <w:rPr>
          <w:rFonts w:cs="Arial"/>
          <w:szCs w:val="16"/>
        </w:rPr>
        <w:t>;</w:t>
      </w:r>
    </w:p>
    <w:p w:rsidR="00CC0C60" w:rsidRPr="00AC0EAB" w:rsidRDefault="00CC0C60"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rsidR="00CC0C60" w:rsidRDefault="00CC0C60" w:rsidP="001F303B">
      <w:pPr>
        <w:spacing w:line="276" w:lineRule="auto"/>
        <w:jc w:val="both"/>
      </w:pPr>
    </w:p>
    <w:p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rsidR="009D7F63" w:rsidRPr="0073389C" w:rsidRDefault="009D7F63" w:rsidP="00151D4D">
      <w:pPr>
        <w:numPr>
          <w:ilvl w:val="0"/>
          <w:numId w:val="99"/>
        </w:numPr>
        <w:autoSpaceDE w:val="0"/>
        <w:autoSpaceDN w:val="0"/>
        <w:adjustRightInd w:val="0"/>
        <w:spacing w:before="120" w:after="120" w:line="288" w:lineRule="auto"/>
        <w:jc w:val="both"/>
      </w:pPr>
      <w:r w:rsidRPr="0073389C">
        <w:lastRenderedPageBreak/>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rsidR="009D7F63" w:rsidRPr="0073389C" w:rsidRDefault="00524982" w:rsidP="00151D4D">
      <w:pPr>
        <w:numPr>
          <w:ilvl w:val="0"/>
          <w:numId w:val="99"/>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rsidR="009D7F63" w:rsidRPr="0073389C" w:rsidRDefault="00FC31BD" w:rsidP="00151D4D">
      <w:pPr>
        <w:numPr>
          <w:ilvl w:val="0"/>
          <w:numId w:val="99"/>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rsidR="009D7F63" w:rsidRPr="0073389C" w:rsidRDefault="009D7F63" w:rsidP="00151D4D">
      <w:pPr>
        <w:numPr>
          <w:ilvl w:val="0"/>
          <w:numId w:val="99"/>
        </w:numPr>
        <w:autoSpaceDE w:val="0"/>
        <w:autoSpaceDN w:val="0"/>
        <w:adjustRightInd w:val="0"/>
        <w:spacing w:before="120" w:after="120" w:line="288" w:lineRule="auto"/>
        <w:jc w:val="both"/>
      </w:pPr>
      <w:r w:rsidRPr="0073389C">
        <w:t>a iných (napr. bol vytvorený príjem z projektu).</w:t>
      </w:r>
    </w:p>
    <w:p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rsidR="00034716" w:rsidRPr="00BB2709" w:rsidRDefault="00034716" w:rsidP="0099542E">
      <w:pPr>
        <w:spacing w:line="288" w:lineRule="auto"/>
        <w:jc w:val="both"/>
      </w:pPr>
    </w:p>
    <w:p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w:t>
      </w:r>
      <w:r w:rsidR="00C327E3" w:rsidRPr="00561705">
        <w:rPr>
          <w:rFonts w:cs="Arial"/>
          <w:szCs w:val="16"/>
        </w:rPr>
        <w:lastRenderedPageBreak/>
        <w:t xml:space="preserve">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21" w:name="_Toc415497561"/>
      <w:r w:rsidRPr="00513A1A">
        <w:rPr>
          <w:rStyle w:val="normaltextrun"/>
          <w:rFonts w:ascii="Arial" w:hAnsi="Arial" w:cs="Arial"/>
          <w:b/>
          <w:bCs/>
          <w:iCs/>
          <w:sz w:val="19"/>
          <w:szCs w:val="19"/>
        </w:rPr>
        <w:t>Zabezpečenie pohľadávok</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w:t>
      </w:r>
      <w:r w:rsidRPr="000628E2">
        <w:rPr>
          <w:rStyle w:val="normaltextrun"/>
          <w:rFonts w:ascii="Arial" w:hAnsi="Arial" w:cs="Arial"/>
          <w:sz w:val="19"/>
          <w:szCs w:val="19"/>
        </w:rPr>
        <w:lastRenderedPageBreak/>
        <w:t xml:space="preserve">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21"/>
    </w:p>
    <w:p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rsidR="00DB2AD2" w:rsidRPr="00C67387" w:rsidRDefault="00DB2AD2" w:rsidP="00C67387">
      <w:pPr>
        <w:overflowPunct w:val="0"/>
        <w:autoSpaceDE w:val="0"/>
        <w:autoSpaceDN w:val="0"/>
        <w:adjustRightInd w:val="0"/>
        <w:jc w:val="both"/>
        <w:textAlignment w:val="baseline"/>
        <w:rPr>
          <w:rFonts w:cs="Arial"/>
          <w:bCs/>
          <w:szCs w:val="19"/>
        </w:rPr>
      </w:pPr>
    </w:p>
    <w:p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rsidR="00DB2AD2" w:rsidRPr="00BB0EBF" w:rsidRDefault="00DB2AD2" w:rsidP="00E8012F">
      <w:pPr>
        <w:overflowPunct w:val="0"/>
        <w:autoSpaceDE w:val="0"/>
        <w:autoSpaceDN w:val="0"/>
        <w:adjustRightInd w:val="0"/>
        <w:jc w:val="both"/>
        <w:textAlignment w:val="baseline"/>
        <w:rPr>
          <w:rFonts w:cs="Arial"/>
          <w:szCs w:val="19"/>
        </w:rPr>
      </w:pPr>
    </w:p>
    <w:p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rsidR="00C67387" w:rsidRPr="00C67387" w:rsidRDefault="00C67387" w:rsidP="00C67387">
      <w:pPr>
        <w:overflowPunct w:val="0"/>
        <w:autoSpaceDE w:val="0"/>
        <w:autoSpaceDN w:val="0"/>
        <w:adjustRightInd w:val="0"/>
        <w:jc w:val="both"/>
        <w:textAlignment w:val="baseline"/>
        <w:rPr>
          <w:rFonts w:cs="Arial"/>
          <w:bCs/>
          <w:szCs w:val="19"/>
        </w:rPr>
      </w:pPr>
    </w:p>
    <w:p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rsidTr="00DB2AD2">
        <w:trPr>
          <w:trHeight w:val="445"/>
        </w:trPr>
        <w:tc>
          <w:tcPr>
            <w:tcW w:w="2093" w:type="dxa"/>
            <w:vAlign w:val="center"/>
          </w:tcPr>
          <w:p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rsidTr="00DB2AD2">
        <w:trPr>
          <w:trHeight w:val="407"/>
        </w:trPr>
        <w:tc>
          <w:tcPr>
            <w:tcW w:w="2093" w:type="dxa"/>
            <w:vAlign w:val="center"/>
          </w:tcPr>
          <w:p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rsidTr="00DB2AD2">
        <w:trPr>
          <w:trHeight w:val="557"/>
        </w:trPr>
        <w:tc>
          <w:tcPr>
            <w:tcW w:w="2093" w:type="dxa"/>
            <w:vAlign w:val="center"/>
          </w:tcPr>
          <w:p w:rsidR="00C67387" w:rsidRPr="00C67387" w:rsidRDefault="00C67387" w:rsidP="00C67387">
            <w:pPr>
              <w:rPr>
                <w:rFonts w:eastAsia="Times New Roman" w:cs="Arial"/>
                <w:bCs/>
                <w:szCs w:val="19"/>
              </w:rPr>
            </w:pPr>
            <w:r w:rsidRPr="00C67387">
              <w:rPr>
                <w:rFonts w:eastAsia="Times New Roman" w:cs="Arial"/>
                <w:bCs/>
                <w:szCs w:val="19"/>
              </w:rPr>
              <w:lastRenderedPageBreak/>
              <w:t>Adresa banky:</w:t>
            </w:r>
          </w:p>
        </w:tc>
        <w:tc>
          <w:tcPr>
            <w:tcW w:w="4678" w:type="dxa"/>
            <w:vAlign w:val="center"/>
          </w:tcPr>
          <w:p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rsidTr="00DB2AD2">
        <w:trPr>
          <w:trHeight w:val="403"/>
        </w:trPr>
        <w:tc>
          <w:tcPr>
            <w:tcW w:w="2093" w:type="dxa"/>
            <w:vAlign w:val="center"/>
          </w:tcPr>
          <w:p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rsidTr="00DB2AD2">
        <w:trPr>
          <w:trHeight w:val="570"/>
        </w:trPr>
        <w:tc>
          <w:tcPr>
            <w:tcW w:w="2093" w:type="dxa"/>
            <w:vAlign w:val="center"/>
          </w:tcPr>
          <w:p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rsidR="00C67387" w:rsidRPr="00C67387" w:rsidRDefault="00C67387" w:rsidP="00C67387">
      <w:pPr>
        <w:overflowPunct w:val="0"/>
        <w:autoSpaceDE w:val="0"/>
        <w:autoSpaceDN w:val="0"/>
        <w:adjustRightInd w:val="0"/>
        <w:jc w:val="both"/>
        <w:textAlignment w:val="baseline"/>
        <w:rPr>
          <w:rFonts w:cs="Arial"/>
          <w:bCs/>
          <w:szCs w:val="19"/>
        </w:rPr>
      </w:pPr>
    </w:p>
    <w:p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rsidR="00C67387" w:rsidRDefault="00C67387" w:rsidP="00C67387">
      <w:pPr>
        <w:overflowPunct w:val="0"/>
        <w:autoSpaceDE w:val="0"/>
        <w:autoSpaceDN w:val="0"/>
        <w:adjustRightInd w:val="0"/>
        <w:jc w:val="both"/>
        <w:textAlignment w:val="baseline"/>
        <w:rPr>
          <w:rFonts w:cs="Arial"/>
          <w:bCs/>
          <w:szCs w:val="19"/>
        </w:rPr>
      </w:pPr>
    </w:p>
    <w:p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rsidR="00C75340" w:rsidRPr="00C67387" w:rsidRDefault="00C75340" w:rsidP="00C67387">
      <w:pPr>
        <w:overflowPunct w:val="0"/>
        <w:autoSpaceDE w:val="0"/>
        <w:autoSpaceDN w:val="0"/>
        <w:adjustRightInd w:val="0"/>
        <w:jc w:val="both"/>
        <w:textAlignment w:val="baseline"/>
        <w:rPr>
          <w:rFonts w:cs="Arial"/>
          <w:bCs/>
          <w:szCs w:val="19"/>
        </w:rPr>
      </w:pPr>
    </w:p>
    <w:p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rsidR="00C67387" w:rsidRPr="00C67387" w:rsidRDefault="00C67387" w:rsidP="00C67387">
      <w:pPr>
        <w:rPr>
          <w:rFonts w:cs="Arial"/>
          <w:bCs/>
          <w:szCs w:val="19"/>
        </w:rPr>
      </w:pPr>
    </w:p>
    <w:p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rsidR="00DB2AD2" w:rsidRPr="00C67387" w:rsidRDefault="00DB2AD2" w:rsidP="00E8012F">
      <w:pPr>
        <w:rPr>
          <w:rFonts w:cs="Arial"/>
          <w:bCs/>
          <w:szCs w:val="19"/>
        </w:rPr>
      </w:pPr>
    </w:p>
    <w:p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rsidR="00C67387" w:rsidRPr="00C67387" w:rsidRDefault="00C67387" w:rsidP="000124A2">
      <w:pPr>
        <w:spacing w:before="120" w:line="288" w:lineRule="auto"/>
        <w:rPr>
          <w:rFonts w:cs="Arial"/>
          <w:bCs/>
          <w:szCs w:val="19"/>
        </w:rPr>
      </w:pPr>
      <w:r w:rsidRPr="00C67387">
        <w:rPr>
          <w:rFonts w:cs="Arial"/>
          <w:bCs/>
          <w:szCs w:val="19"/>
        </w:rPr>
        <w:t>Ministerstvo vnútra SR</w:t>
      </w:r>
    </w:p>
    <w:p w:rsidR="00C67387" w:rsidRPr="00C67387" w:rsidRDefault="00C67387" w:rsidP="000124A2">
      <w:pPr>
        <w:spacing w:line="288" w:lineRule="auto"/>
        <w:rPr>
          <w:rFonts w:cs="Arial"/>
          <w:bCs/>
          <w:szCs w:val="19"/>
        </w:rPr>
      </w:pPr>
      <w:r w:rsidRPr="00C67387">
        <w:rPr>
          <w:rFonts w:cs="Arial"/>
          <w:bCs/>
          <w:szCs w:val="19"/>
        </w:rPr>
        <w:t>Sekcia ekonomiky</w:t>
      </w:r>
    </w:p>
    <w:p w:rsidR="00C67387" w:rsidRPr="00C67387" w:rsidRDefault="00C67387" w:rsidP="000124A2">
      <w:pPr>
        <w:spacing w:line="288" w:lineRule="auto"/>
        <w:rPr>
          <w:rFonts w:cs="Arial"/>
          <w:bCs/>
          <w:szCs w:val="19"/>
        </w:rPr>
      </w:pPr>
      <w:r w:rsidRPr="00C67387">
        <w:rPr>
          <w:rFonts w:cs="Arial"/>
          <w:bCs/>
          <w:szCs w:val="19"/>
        </w:rPr>
        <w:t>Odbor rozpočtu a financovania</w:t>
      </w:r>
    </w:p>
    <w:p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rsidR="00C67387" w:rsidRPr="00C67387" w:rsidRDefault="00C67387" w:rsidP="000124A2">
      <w:pPr>
        <w:spacing w:line="288" w:lineRule="auto"/>
        <w:rPr>
          <w:rFonts w:cs="Arial"/>
          <w:bCs/>
          <w:szCs w:val="19"/>
        </w:rPr>
      </w:pPr>
      <w:r w:rsidRPr="00C67387">
        <w:rPr>
          <w:rFonts w:cs="Arial"/>
          <w:bCs/>
          <w:szCs w:val="19"/>
        </w:rPr>
        <w:t>Pribinova 2</w:t>
      </w:r>
    </w:p>
    <w:p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rsidR="009D7F63" w:rsidRPr="0073389C" w:rsidRDefault="009D7F63" w:rsidP="009D7F63">
      <w:pPr>
        <w:pStyle w:val="Nadpis2"/>
        <w:spacing w:line="288" w:lineRule="auto"/>
        <w:ind w:left="0" w:firstLine="0"/>
        <w:rPr>
          <w:lang w:val="sk-SK"/>
        </w:rPr>
      </w:pPr>
      <w:bookmarkStart w:id="122" w:name="_Toc410905149"/>
      <w:bookmarkStart w:id="123" w:name="_Toc410907877"/>
      <w:bookmarkStart w:id="124" w:name="_Toc440372877"/>
      <w:bookmarkStart w:id="125" w:name="_Toc440636388"/>
      <w:bookmarkEnd w:id="122"/>
      <w:r w:rsidRPr="0073389C">
        <w:rPr>
          <w:lang w:val="sk-SK"/>
        </w:rPr>
        <w:t>Verejné obstarávanie</w:t>
      </w:r>
      <w:bookmarkEnd w:id="123"/>
      <w:bookmarkEnd w:id="124"/>
      <w:bookmarkEnd w:id="125"/>
    </w:p>
    <w:p w:rsidR="009D7F63" w:rsidRPr="0073389C" w:rsidRDefault="009D7F63" w:rsidP="00A10CB2">
      <w:pPr>
        <w:autoSpaceDE w:val="0"/>
        <w:autoSpaceDN w:val="0"/>
        <w:adjustRightInd w:val="0"/>
        <w:spacing w:before="120" w:after="120" w:line="288" w:lineRule="auto"/>
        <w:jc w:val="both"/>
      </w:pPr>
      <w:bookmarkStart w:id="126" w:name="p22-2-a"/>
      <w:bookmarkStart w:id="127" w:name="p23-5"/>
      <w:bookmarkStart w:id="128" w:name="p23-6"/>
      <w:bookmarkStart w:id="129" w:name="p24"/>
      <w:bookmarkStart w:id="130" w:name="_Toc409190739"/>
      <w:bookmarkStart w:id="131" w:name="_Toc360031225"/>
      <w:bookmarkEnd w:id="126"/>
      <w:bookmarkEnd w:id="127"/>
      <w:bookmarkEnd w:id="128"/>
      <w:bookmarkEnd w:id="129"/>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00"/>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01"/>
      </w:r>
      <w:r w:rsidRPr="0073389C">
        <w:t>.</w:t>
      </w:r>
    </w:p>
    <w:p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rsidR="00A737D2" w:rsidRPr="0073389C" w:rsidRDefault="00A737D2" w:rsidP="009D7F63">
      <w:pPr>
        <w:autoSpaceDE w:val="0"/>
        <w:autoSpaceDN w:val="0"/>
        <w:adjustRightInd w:val="0"/>
        <w:spacing w:before="120" w:after="120" w:line="288" w:lineRule="auto"/>
        <w:jc w:val="both"/>
      </w:pPr>
    </w:p>
    <w:p w:rsidR="009D7F63" w:rsidRPr="0073389C" w:rsidRDefault="009D7F63" w:rsidP="009D7F63">
      <w:pPr>
        <w:pStyle w:val="Nadpis3"/>
        <w:ind w:left="567" w:firstLine="0"/>
        <w:rPr>
          <w:rFonts w:cs="Arial"/>
          <w:lang w:val="sk-SK"/>
        </w:rPr>
      </w:pPr>
      <w:bookmarkStart w:id="132" w:name="_Toc440372878"/>
      <w:bookmarkStart w:id="133" w:name="_Toc440636389"/>
      <w:r w:rsidRPr="0073389C">
        <w:rPr>
          <w:rFonts w:cs="Arial"/>
          <w:lang w:val="sk-SK"/>
        </w:rPr>
        <w:t>Plán obstarávaní</w:t>
      </w:r>
      <w:bookmarkEnd w:id="130"/>
      <w:bookmarkEnd w:id="131"/>
      <w:bookmarkEnd w:id="132"/>
      <w:bookmarkEnd w:id="133"/>
    </w:p>
    <w:p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rsidR="006451E8" w:rsidRPr="006451E8" w:rsidRDefault="006451E8" w:rsidP="00151D4D">
      <w:pPr>
        <w:pStyle w:val="Odsekzoznamu"/>
        <w:numPr>
          <w:ilvl w:val="0"/>
          <w:numId w:val="101"/>
        </w:numPr>
        <w:spacing w:before="120" w:after="120" w:line="288" w:lineRule="auto"/>
      </w:pPr>
      <w:r w:rsidRPr="006451E8">
        <w:t>názov predmetu zákazky,</w:t>
      </w:r>
    </w:p>
    <w:p w:rsidR="006451E8" w:rsidRPr="006451E8" w:rsidRDefault="006451E8" w:rsidP="00151D4D">
      <w:pPr>
        <w:pStyle w:val="Odsekzoznamu"/>
        <w:numPr>
          <w:ilvl w:val="0"/>
          <w:numId w:val="101"/>
        </w:numPr>
        <w:spacing w:before="120" w:after="120" w:line="288" w:lineRule="auto"/>
      </w:pPr>
      <w:r w:rsidRPr="006451E8">
        <w:t>stručný opis predmetu zákazky,</w:t>
      </w:r>
    </w:p>
    <w:p w:rsidR="006451E8" w:rsidRPr="006451E8" w:rsidRDefault="006451E8" w:rsidP="00151D4D">
      <w:pPr>
        <w:pStyle w:val="Odsekzoznamu"/>
        <w:numPr>
          <w:ilvl w:val="0"/>
          <w:numId w:val="101"/>
        </w:numPr>
        <w:spacing w:before="120" w:after="120" w:line="288" w:lineRule="auto"/>
      </w:pPr>
      <w:r w:rsidRPr="006451E8">
        <w:t>predpokladaná hodnota zákazky/hodnota zákazky bez DPH,</w:t>
      </w:r>
    </w:p>
    <w:p w:rsidR="006451E8" w:rsidRPr="006451E8" w:rsidRDefault="006451E8" w:rsidP="00151D4D">
      <w:pPr>
        <w:pStyle w:val="Odsekzoznamu"/>
        <w:numPr>
          <w:ilvl w:val="0"/>
          <w:numId w:val="101"/>
        </w:numPr>
        <w:spacing w:before="120" w:after="120" w:line="288" w:lineRule="auto"/>
      </w:pPr>
      <w:r w:rsidRPr="006451E8">
        <w:t>postup zadávania zákazky,</w:t>
      </w:r>
    </w:p>
    <w:p w:rsidR="006451E8" w:rsidRPr="006451E8" w:rsidRDefault="006451E8" w:rsidP="00151D4D">
      <w:pPr>
        <w:pStyle w:val="Odsekzoznamu"/>
        <w:numPr>
          <w:ilvl w:val="0"/>
          <w:numId w:val="101"/>
        </w:numPr>
        <w:spacing w:before="120" w:after="120" w:line="288" w:lineRule="auto"/>
      </w:pPr>
      <w:r w:rsidRPr="006451E8">
        <w:t>členenie zákazky podľa predpokladanej hodnoty,</w:t>
      </w:r>
    </w:p>
    <w:p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rsidR="009D7F63" w:rsidRPr="0073389C" w:rsidRDefault="00D72FDB" w:rsidP="009D7F63">
      <w:pPr>
        <w:spacing w:before="120" w:after="120" w:line="288" w:lineRule="auto"/>
        <w:jc w:val="both"/>
      </w:pPr>
      <w:r w:rsidRPr="00D72FDB">
        <w:t>V prípade, ak poskytovateľ v pláne obstarávania identifikuje nedostatky, tieto budú súčasťou Správy z kontroly verejného obstarávania spolu so spôsobom odstránenia nedostatkov.</w:t>
      </w:r>
    </w:p>
    <w:p w:rsidR="009D7F63" w:rsidRPr="0073389C" w:rsidRDefault="009D7F63" w:rsidP="009D7F63">
      <w:pPr>
        <w:spacing w:before="120" w:after="120" w:line="288" w:lineRule="auto"/>
        <w:jc w:val="both"/>
      </w:pPr>
    </w:p>
    <w:p w:rsidR="009D7F63" w:rsidRPr="0073389C" w:rsidRDefault="009D7F63" w:rsidP="009D7F63">
      <w:pPr>
        <w:pStyle w:val="Nadpis3"/>
        <w:ind w:left="567" w:firstLine="0"/>
        <w:rPr>
          <w:lang w:val="sk-SK"/>
        </w:rPr>
      </w:pPr>
      <w:bookmarkStart w:id="134" w:name="_Toc359942925"/>
      <w:bookmarkStart w:id="135" w:name="_Toc359943221"/>
      <w:bookmarkStart w:id="136" w:name="_Toc359943517"/>
      <w:bookmarkStart w:id="137" w:name="_Toc359943819"/>
      <w:bookmarkStart w:id="138" w:name="_Toc359944121"/>
      <w:bookmarkStart w:id="139" w:name="_Toc359944421"/>
      <w:bookmarkStart w:id="140" w:name="_Toc360024481"/>
      <w:bookmarkStart w:id="141" w:name="_Toc360030476"/>
      <w:bookmarkStart w:id="142" w:name="_Toc360031226"/>
      <w:bookmarkStart w:id="143" w:name="_Toc360109828"/>
      <w:bookmarkStart w:id="144" w:name="_Toc360110138"/>
      <w:bookmarkStart w:id="145" w:name="_Toc360118328"/>
      <w:bookmarkStart w:id="146" w:name="_Toc360118643"/>
      <w:bookmarkStart w:id="147" w:name="_Toc360031227"/>
      <w:bookmarkStart w:id="148" w:name="_Toc409190740"/>
      <w:bookmarkStart w:id="149" w:name="_Toc440372879"/>
      <w:bookmarkStart w:id="150" w:name="_Toc440636390"/>
      <w:bookmarkEnd w:id="134"/>
      <w:bookmarkEnd w:id="135"/>
      <w:bookmarkEnd w:id="136"/>
      <w:bookmarkEnd w:id="137"/>
      <w:bookmarkEnd w:id="138"/>
      <w:bookmarkEnd w:id="139"/>
      <w:bookmarkEnd w:id="140"/>
      <w:bookmarkEnd w:id="141"/>
      <w:bookmarkEnd w:id="142"/>
      <w:bookmarkEnd w:id="143"/>
      <w:bookmarkEnd w:id="144"/>
      <w:bookmarkEnd w:id="145"/>
      <w:bookmarkEnd w:id="146"/>
      <w:r w:rsidRPr="0073389C">
        <w:rPr>
          <w:lang w:val="sk-SK"/>
        </w:rPr>
        <w:t>Predpokladaná hodnota zákazky</w:t>
      </w:r>
      <w:bookmarkEnd w:id="147"/>
      <w:bookmarkEnd w:id="148"/>
      <w:r w:rsidRPr="0073389C">
        <w:rPr>
          <w:lang w:val="sk-SK"/>
        </w:rPr>
        <w:t xml:space="preserve"> (PHZ)</w:t>
      </w:r>
      <w:bookmarkEnd w:id="149"/>
      <w:bookmarkEnd w:id="150"/>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w:t>
      </w:r>
      <w:r w:rsidRPr="0073389C">
        <w:lastRenderedPageBreak/>
        <w:t xml:space="preserve">opakovaných plnení, pokiaľ je táto činnosť financovaná z verejných zdrojov alebo zdrojov EÚ a činnosť v rámci iných projektov financovaných z iných zdrojov EÚ. </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rsidR="00A737D2" w:rsidRPr="0073389C" w:rsidRDefault="00A737D2" w:rsidP="009D7F63">
      <w:pPr>
        <w:spacing w:before="120" w:after="120" w:line="288" w:lineRule="auto"/>
        <w:jc w:val="both"/>
      </w:pPr>
    </w:p>
    <w:p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F44B25">
        <w:rPr>
          <w:b/>
          <w:i/>
        </w:rPr>
        <w:t xml:space="preserve">AK </w:t>
      </w:r>
      <w:r w:rsidR="00F44B25">
        <w:t>p</w:t>
      </w:r>
      <w:r w:rsidR="000A74CB" w:rsidRPr="000A74CB">
        <w:t xml:space="preserve">rijímateľ </w:t>
      </w:r>
      <w:r w:rsidR="00F44B25" w:rsidRPr="00F44B25">
        <w:t>určuje PHZ na základe prieskumu trhu,</w:t>
      </w:r>
      <w:r w:rsidR="000A74CB" w:rsidRPr="000A74CB">
        <w:t>je povinný pri realizácii prieskumu trhu osloviť</w:t>
      </w:r>
      <w:r w:rsidR="00F44B25" w:rsidRPr="00DD30A9">
        <w:t xml:space="preserve"> </w:t>
      </w:r>
      <w:r w:rsidR="00F44B25" w:rsidRPr="00F44B25">
        <w:t>min. 3 relevantných potenciálnych dodávateľov</w:t>
      </w:r>
      <w:r w:rsidR="000A74CB" w:rsidRPr="000A74CB">
        <w:t xml:space="preserve">, resp. </w:t>
      </w:r>
      <w:r w:rsidR="00F44B25" w:rsidRPr="00F44B25">
        <w:t>identifikovať min. 3 relevantné cenové ponuky na trhu.</w:t>
      </w:r>
      <w:r w:rsidR="000A74CB" w:rsidRPr="000A74CB">
        <w:t>. Možnosti získania informácií za účelom stanovenia PHZ sú uvedené nižšie.</w:t>
      </w:r>
    </w:p>
    <w:p w:rsidR="009D7F63" w:rsidRPr="0073389C" w:rsidRDefault="009D7F63" w:rsidP="009D7F63">
      <w:pPr>
        <w:spacing w:before="120" w:after="120" w:line="288" w:lineRule="auto"/>
        <w:jc w:val="both"/>
      </w:pPr>
      <w:r w:rsidRPr="0073389C">
        <w:t>Určenie PHZ vykoná prijímateľ napr. na základe informácií:</w:t>
      </w:r>
    </w:p>
    <w:p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102"/>
      </w:r>
      <w:r w:rsidRPr="0073389C">
        <w:rPr>
          <w:rFonts w:cs="Arial"/>
          <w:szCs w:val="19"/>
          <w:lang w:val="sk-SK"/>
        </w:rPr>
        <w:t>;</w:t>
      </w:r>
    </w:p>
    <w:p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103054">
        <w:rPr>
          <w:rFonts w:cs="Arial"/>
          <w:szCs w:val="19"/>
          <w:lang w:val="sk-SK"/>
        </w:rPr>
        <w:t>,</w:t>
      </w:r>
    </w:p>
    <w:p w:rsidR="00103054" w:rsidRDefault="00F44B25" w:rsidP="00F158F9">
      <w:pPr>
        <w:pStyle w:val="Bulletslevel2"/>
        <w:spacing w:after="120" w:line="288" w:lineRule="auto"/>
        <w:ind w:left="567" w:hanging="283"/>
        <w:jc w:val="both"/>
        <w:rPr>
          <w:rFonts w:cs="Arial"/>
          <w:szCs w:val="19"/>
          <w:lang w:val="sk-SK"/>
        </w:rPr>
      </w:pPr>
      <w:r>
        <w:rPr>
          <w:rFonts w:cs="Arial"/>
          <w:szCs w:val="19"/>
          <w:lang w:val="sk-SK"/>
        </w:rPr>
        <w:lastRenderedPageBreak/>
        <w:t xml:space="preserve">Z </w:t>
      </w:r>
      <w:r w:rsidR="00103054" w:rsidRPr="00103054">
        <w:rPr>
          <w:rFonts w:cs="Arial"/>
          <w:szCs w:val="19"/>
          <w:lang w:val="sk-SK"/>
        </w:rPr>
        <w:t xml:space="preserve">projektantom </w:t>
      </w:r>
      <w:r w:rsidRPr="00103054">
        <w:rPr>
          <w:rFonts w:cs="Arial"/>
          <w:szCs w:val="19"/>
          <w:lang w:val="sk-SK"/>
        </w:rPr>
        <w:t>ocenen</w:t>
      </w:r>
      <w:r>
        <w:rPr>
          <w:rFonts w:cs="Arial"/>
          <w:szCs w:val="19"/>
          <w:lang w:val="sk-SK"/>
        </w:rPr>
        <w:t>ého</w:t>
      </w:r>
      <w:r w:rsidRPr="00103054">
        <w:rPr>
          <w:rFonts w:cs="Arial"/>
          <w:szCs w:val="19"/>
          <w:lang w:val="sk-SK"/>
        </w:rPr>
        <w:t xml:space="preserve"> </w:t>
      </w:r>
      <w:r w:rsidR="00103054" w:rsidRPr="00103054">
        <w:rPr>
          <w:rFonts w:cs="Arial"/>
          <w:szCs w:val="19"/>
          <w:lang w:val="sk-SK"/>
        </w:rPr>
        <w:t>rozpočt</w:t>
      </w:r>
      <w:r>
        <w:rPr>
          <w:rFonts w:cs="Arial"/>
          <w:szCs w:val="19"/>
          <w:lang w:val="sk-SK"/>
        </w:rPr>
        <w:t>u</w:t>
      </w:r>
      <w:r w:rsidR="00103054" w:rsidRPr="00103054">
        <w:rPr>
          <w:rFonts w:cs="Arial"/>
          <w:szCs w:val="19"/>
          <w:lang w:val="sk-SK"/>
        </w:rPr>
        <w:t xml:space="preserve"> stavebných prác </w:t>
      </w:r>
      <w:r w:rsidRPr="00103054">
        <w:rPr>
          <w:rFonts w:cs="Arial"/>
          <w:szCs w:val="19"/>
          <w:lang w:val="sk-SK"/>
        </w:rPr>
        <w:t>aktuáln</w:t>
      </w:r>
      <w:r>
        <w:rPr>
          <w:rFonts w:cs="Arial"/>
          <w:szCs w:val="19"/>
          <w:lang w:val="sk-SK"/>
        </w:rPr>
        <w:t>eho</w:t>
      </w:r>
      <w:r w:rsidRPr="00103054">
        <w:rPr>
          <w:rFonts w:cs="Arial"/>
          <w:szCs w:val="19"/>
          <w:lang w:val="sk-SK"/>
        </w:rPr>
        <w:t xml:space="preserve"> </w:t>
      </w:r>
      <w:r>
        <w:rPr>
          <w:rFonts w:cs="Arial"/>
          <w:szCs w:val="19"/>
          <w:lang w:val="sk-SK"/>
        </w:rPr>
        <w:t>v</w:t>
      </w:r>
      <w:r w:rsidRPr="00103054">
        <w:rPr>
          <w:rFonts w:cs="Arial"/>
          <w:szCs w:val="19"/>
          <w:lang w:val="sk-SK"/>
        </w:rPr>
        <w:t> čas</w:t>
      </w:r>
      <w:r>
        <w:rPr>
          <w:rFonts w:cs="Arial"/>
          <w:szCs w:val="19"/>
          <w:lang w:val="sk-SK"/>
        </w:rPr>
        <w:t>e</w:t>
      </w:r>
      <w:r w:rsidRPr="00103054">
        <w:rPr>
          <w:rFonts w:cs="Arial"/>
          <w:szCs w:val="19"/>
          <w:lang w:val="sk-SK"/>
        </w:rPr>
        <w:t xml:space="preserve"> </w:t>
      </w:r>
      <w:r w:rsidR="00103054" w:rsidRPr="00103054">
        <w:rPr>
          <w:rFonts w:cs="Arial"/>
          <w:szCs w:val="19"/>
          <w:lang w:val="sk-SK"/>
        </w:rPr>
        <w:t>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pečiatkou projektanta,</w:t>
      </w:r>
    </w:p>
    <w:p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rsidR="00D72FDB" w:rsidRPr="0073389C" w:rsidRDefault="00D72FDB" w:rsidP="001F7F84">
      <w:pPr>
        <w:pStyle w:val="Bulletslevel2"/>
        <w:numPr>
          <w:ilvl w:val="0"/>
          <w:numId w:val="0"/>
        </w:numPr>
        <w:spacing w:after="120" w:line="288" w:lineRule="auto"/>
        <w:ind w:left="567"/>
        <w:jc w:val="both"/>
        <w:rPr>
          <w:rFonts w:cs="Arial"/>
          <w:szCs w:val="19"/>
          <w:lang w:val="sk-SK"/>
        </w:rPr>
      </w:pP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rsidR="009D7F63" w:rsidRPr="0073389C" w:rsidRDefault="009D7F63" w:rsidP="009D7F63">
      <w:pPr>
        <w:spacing w:before="120" w:after="120" w:line="288" w:lineRule="auto"/>
        <w:jc w:val="both"/>
      </w:pPr>
      <w:r w:rsidRPr="0073389C">
        <w:t xml:space="preserve">V prípade, ak je vysúťažená hodnota zákazky vyššia ako jej predpokladaná hodnota (rozpočet) uvedená v zmluve o NFP, poskytovateľ preplatí výdavky len do výšky sumy uvedenej v </w:t>
      </w:r>
      <w:r w:rsidR="000A2AD4">
        <w:t>z</w:t>
      </w:r>
      <w:r w:rsidRPr="0073389C">
        <w:t>mluve o NFP.</w:t>
      </w:r>
    </w:p>
    <w:p w:rsidR="009D7F63" w:rsidRPr="0073389C" w:rsidRDefault="009D7F63" w:rsidP="009D7F63">
      <w:pPr>
        <w:spacing w:before="120" w:after="120" w:line="288" w:lineRule="auto"/>
        <w:jc w:val="both"/>
      </w:pPr>
    </w:p>
    <w:p w:rsidR="009D7F63" w:rsidRPr="0073389C" w:rsidRDefault="009D7F63" w:rsidP="009D7F63">
      <w:pPr>
        <w:pStyle w:val="Nadpis3"/>
        <w:ind w:left="567" w:firstLine="0"/>
        <w:rPr>
          <w:lang w:val="sk-SK"/>
        </w:rPr>
      </w:pPr>
      <w:bookmarkStart w:id="151" w:name="_Toc359942927"/>
      <w:bookmarkStart w:id="152" w:name="_Toc359943223"/>
      <w:bookmarkStart w:id="153" w:name="_Toc359943519"/>
      <w:bookmarkStart w:id="154" w:name="_Toc359943821"/>
      <w:bookmarkStart w:id="155" w:name="_Toc359944123"/>
      <w:bookmarkStart w:id="156" w:name="_Toc359944423"/>
      <w:bookmarkStart w:id="157" w:name="_Toc360024483"/>
      <w:bookmarkStart w:id="158" w:name="_Toc360030478"/>
      <w:bookmarkStart w:id="159" w:name="_Toc360031228"/>
      <w:bookmarkStart w:id="160" w:name="_Toc360109830"/>
      <w:bookmarkStart w:id="161" w:name="_Toc360110140"/>
      <w:bookmarkStart w:id="162" w:name="_Toc360118330"/>
      <w:bookmarkStart w:id="163" w:name="_Toc360118645"/>
      <w:bookmarkStart w:id="164" w:name="_Toc409190741"/>
      <w:bookmarkStart w:id="165" w:name="_Toc360031229"/>
      <w:bookmarkStart w:id="166" w:name="_Toc440372880"/>
      <w:bookmarkStart w:id="167" w:name="_Toc440636391"/>
      <w:bookmarkEnd w:id="151"/>
      <w:bookmarkEnd w:id="152"/>
      <w:bookmarkEnd w:id="153"/>
      <w:bookmarkEnd w:id="154"/>
      <w:bookmarkEnd w:id="155"/>
      <w:bookmarkEnd w:id="156"/>
      <w:bookmarkEnd w:id="157"/>
      <w:bookmarkEnd w:id="158"/>
      <w:bookmarkEnd w:id="159"/>
      <w:bookmarkEnd w:id="160"/>
      <w:bookmarkEnd w:id="161"/>
      <w:bookmarkEnd w:id="162"/>
      <w:bookmarkEnd w:id="163"/>
      <w:r w:rsidRPr="0073389C">
        <w:rPr>
          <w:lang w:val="sk-SK"/>
        </w:rPr>
        <w:t>Povinnosť uzatvoriť zmluvu</w:t>
      </w:r>
      <w:bookmarkEnd w:id="164"/>
      <w:bookmarkEnd w:id="165"/>
      <w:bookmarkEnd w:id="166"/>
      <w:bookmarkEnd w:id="167"/>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prijímateľa pri uzatváraní zmluvy úspešným uchádzačom dodržiavať zákon č. 315/2016 Z. z. o registri partnerov verejného sektora a o zmene a doplnení niektorých zákonov s</w:t>
      </w:r>
    </w:p>
    <w:p w:rsidR="009D7F63" w:rsidRPr="0073389C" w:rsidRDefault="009D7F63" w:rsidP="009D7F63">
      <w:pPr>
        <w:pStyle w:val="Nadpis3"/>
        <w:ind w:left="567" w:firstLine="0"/>
        <w:rPr>
          <w:lang w:val="sk-SK"/>
        </w:rPr>
      </w:pPr>
      <w:bookmarkStart w:id="168" w:name="_Toc440372881"/>
      <w:bookmarkStart w:id="169" w:name="_Toc440636392"/>
      <w:r w:rsidRPr="0073389C">
        <w:rPr>
          <w:lang w:val="sk-SK"/>
        </w:rPr>
        <w:t>Finančné limity</w:t>
      </w:r>
      <w:bookmarkEnd w:id="168"/>
      <w:bookmarkEnd w:id="169"/>
    </w:p>
    <w:p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w:t>
      </w:r>
      <w:r w:rsidR="00DE32EC">
        <w:rPr>
          <w:b/>
          <w:u w:val="single"/>
        </w:rPr>
        <w:t xml:space="preserve"> pre nadlimitné zákazky</w:t>
      </w:r>
      <w:r w:rsidRPr="0073389C">
        <w:rPr>
          <w:b/>
          <w:u w:val="single"/>
        </w:rPr>
        <w:t xml:space="preserve"> sú ustanovené všeobecne záväzným právnym predpisom ÚVO</w:t>
      </w:r>
      <w:r w:rsidRPr="0073389C">
        <w:rPr>
          <w:rStyle w:val="Odkaznapoznmkupodiarou"/>
          <w:b/>
          <w:sz w:val="19"/>
          <w:u w:val="single"/>
        </w:rPr>
        <w:footnoteReference w:id="103"/>
      </w:r>
      <w:r w:rsidRPr="0073389C">
        <w:rPr>
          <w:b/>
          <w:u w:val="single"/>
        </w:rPr>
        <w:t xml:space="preserve">. </w:t>
      </w:r>
    </w:p>
    <w:p w:rsidR="009D7F63" w:rsidRPr="0073389C" w:rsidRDefault="009D7F63" w:rsidP="009D7F63">
      <w:pPr>
        <w:spacing w:before="120" w:after="120" w:line="288" w:lineRule="auto"/>
        <w:jc w:val="both"/>
        <w:rPr>
          <w:b/>
          <w:u w:val="single"/>
        </w:rPr>
      </w:pPr>
    </w:p>
    <w:p w:rsidR="009D7F63" w:rsidRPr="0073389C" w:rsidRDefault="009D7F63" w:rsidP="009D7F63">
      <w:pPr>
        <w:pStyle w:val="Nadpis3"/>
        <w:ind w:left="567" w:firstLine="0"/>
        <w:rPr>
          <w:lang w:val="sk-SK"/>
        </w:rPr>
      </w:pPr>
      <w:bookmarkStart w:id="170" w:name="_Toc440372882"/>
      <w:bookmarkStart w:id="171" w:name="_Toc440636393"/>
      <w:r w:rsidRPr="0073389C">
        <w:rPr>
          <w:lang w:val="sk-SK"/>
        </w:rPr>
        <w:t>Všeobecné ustanovenia</w:t>
      </w:r>
      <w:bookmarkEnd w:id="170"/>
      <w:bookmarkEnd w:id="171"/>
    </w:p>
    <w:p w:rsidR="00DE32E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w:t>
      </w:r>
      <w:r w:rsidR="00C047D6" w:rsidRPr="00C047D6">
        <w:t>zaevidovať VO do ITMS2014+ a </w:t>
      </w:r>
      <w:r w:rsidR="00C047D6">
        <w:t>súčasne</w:t>
      </w:r>
      <w:r w:rsidR="00C047D6" w:rsidRPr="00C047D6">
        <w:t xml:space="preserve"> </w:t>
      </w:r>
      <w:r w:rsidRPr="0073389C">
        <w:t xml:space="preserve">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w:t>
      </w:r>
    </w:p>
    <w:p w:rsidR="009D7F63" w:rsidRDefault="00DE32EC" w:rsidP="009D7F63">
      <w:pPr>
        <w:spacing w:before="120" w:after="120" w:line="288" w:lineRule="auto"/>
        <w:jc w:val="both"/>
      </w:pPr>
      <w:r>
        <w:t>D</w:t>
      </w:r>
      <w:r w:rsidR="001D76D4" w:rsidRPr="001D76D4">
        <w:t>okumentáci</w:t>
      </w:r>
      <w:r>
        <w:t>u</w:t>
      </w:r>
      <w:r w:rsidR="001D76D4" w:rsidRPr="001D76D4">
        <w:t xml:space="preserve"> prijímateľ </w:t>
      </w:r>
      <w:r w:rsidRPr="00DE32EC">
        <w:t>predkladá písomne (v listinnej podobe)</w:t>
      </w:r>
      <w:r>
        <w:t xml:space="preserve"> </w:t>
      </w:r>
      <w:r w:rsidR="001D76D4" w:rsidRPr="001D76D4">
        <w:t xml:space="preserve"> a</w:t>
      </w:r>
      <w:r>
        <w:t>lebo</w:t>
      </w:r>
      <w:r w:rsidR="001D76D4" w:rsidRPr="001D76D4">
        <w:t xml:space="preserve"> v elektronickej podobe (napr. na </w:t>
      </w:r>
      <w:r w:rsidR="00E575D3">
        <w:rPr>
          <w:rFonts w:cs="Arial"/>
          <w:szCs w:val="19"/>
        </w:rPr>
        <w:t>pevnom neprepisovateľnom nosiči</w:t>
      </w:r>
      <w:r w:rsidR="001D76D4" w:rsidRPr="001D76D4">
        <w:t>)</w:t>
      </w:r>
      <w:r>
        <w:t>,</w:t>
      </w:r>
      <w:r w:rsidRPr="00DE32EC">
        <w:t xml:space="preserve"> pričom časť dokumentácie je prijímateľ povinný predložiť aj cez ITMS 2014+</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009D7F63" w:rsidRPr="0073389C">
        <w:t>.</w:t>
      </w:r>
      <w:r w:rsidR="00E575D3">
        <w:t xml:space="preserve"> </w:t>
      </w:r>
      <w:r w:rsidR="00315570" w:rsidRPr="00315570">
        <w:t>Uvedené neplatí pre podpísanú zmluvu/Dodatok s úspešným uchádzačom/dodávateľom a  výkaz výmer, ktorý prijímateľ vždy predkladá aj písomne</w:t>
      </w:r>
      <w:r w:rsidR="00315570">
        <w:t xml:space="preserve"> (v listinnej podobe).</w:t>
      </w:r>
      <w:r w:rsidR="00315570" w:rsidRPr="00315570">
        <w:t xml:space="preserve"> </w:t>
      </w:r>
      <w:r w:rsidR="00E575D3" w:rsidRPr="00E575D3">
        <w:t xml:space="preserve">V prípade, ak prijímateľ dokumentáciu z VO plánuje predložiť v elektronickej podobe, sprievodný list, čestné vyhlásenia a podpísanú zmluvu s dodávateľom predloží v listinnej podobe. </w:t>
      </w:r>
      <w:r w:rsidR="00E575D3" w:rsidRPr="00DD30A9">
        <w:rPr>
          <w:b/>
        </w:rPr>
        <w:t xml:space="preserve">Minimálny rozsah dokumentácie, ktorú prijímateľ </w:t>
      </w:r>
      <w:r w:rsidR="00315570">
        <w:rPr>
          <w:b/>
        </w:rPr>
        <w:t xml:space="preserve">povinne </w:t>
      </w:r>
      <w:r w:rsidR="00E575D3" w:rsidRPr="00DD30A9">
        <w:rPr>
          <w:b/>
        </w:rPr>
        <w:t>predkladá cez ITMS 2014+ je definovaný rozsahom dokumentácie zverejňovanej v profile verejného obstarávateľa v závislosti od hodnoty a typu zákazky</w:t>
      </w:r>
      <w:r w:rsidR="00315570">
        <w:rPr>
          <w:b/>
        </w:rPr>
        <w:t xml:space="preserve"> </w:t>
      </w:r>
      <w:r w:rsidR="00315570" w:rsidRPr="00DD30A9">
        <w:t xml:space="preserve">(pozn. uvedená povinnosť platí pre všetkých prijímateľov a nevzťahuje sa na informácie podľa § 64 ods. 1 písm. d) a písm. e) ZVO). </w:t>
      </w:r>
      <w:r w:rsidR="00315570" w:rsidRPr="00DD30A9">
        <w:rPr>
          <w:u w:val="single"/>
        </w:rPr>
        <w:t>V prípade ponúk jednotlivých uchádzačov je povinnosťou prijímateľa predložiť cez ITMS 2014+ iba ponuku úspešného uchádzača</w:t>
      </w:r>
      <w:r w:rsidR="00E575D3" w:rsidRPr="00E575D3">
        <w:t xml:space="preserve">. </w:t>
      </w:r>
      <w:r w:rsidR="00315570" w:rsidRPr="00315570">
        <w:t xml:space="preserve"> Ďalšie doklady z procesu VO, na ktoré sa nevzťahuje § 64 ZVO, predkladá prijímateľ v listinnej podobe.</w:t>
      </w:r>
    </w:p>
    <w:p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automaticky vygenerovanú zmluvu, ktorá je výsledkom VO.</w:t>
      </w:r>
    </w:p>
    <w:p w:rsidR="00315570" w:rsidRPr="00315570" w:rsidRDefault="00315570" w:rsidP="00315570">
      <w:pPr>
        <w:spacing w:before="120" w:after="120" w:line="288" w:lineRule="auto"/>
        <w:jc w:val="both"/>
      </w:pPr>
      <w:r w:rsidRPr="00315570">
        <w:t xml:space="preserve">V prípade </w:t>
      </w:r>
      <w:r w:rsidRPr="00315570">
        <w:rPr>
          <w:b/>
        </w:rPr>
        <w:t>zákaziek s nízkou hodnotou</w:t>
      </w:r>
      <w:r w:rsidRPr="00315570">
        <w:t xml:space="preserve"> je prijímateľ cez ITMS 2014+ povinný predložiť podpísanú zmluvu s úspešným uchádzačom/dodávateľom, resp. záväznú objednávku alebo iný dokument, ktorý jednoznačne a hodnoverne preukazuje formálne, príp. aj vecné naplnenie výsledku VO.</w:t>
      </w:r>
    </w:p>
    <w:p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Pr="00667C12">
        <w:rPr>
          <w:rFonts w:ascii="Arial" w:hAnsi="Arial" w:cs="Arial"/>
          <w:b w:val="0"/>
          <w:sz w:val="19"/>
          <w:szCs w:val="19"/>
        </w:rPr>
        <w:t>Prijímateľ je povinný zaevidovať verejné obstarávanie/obstarávanie do ITMS 2014+ vrátane všetkých povinných príloh najneskôr v deň doručenia dokumentácie na kontrolu poskytovateľovi.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t>
      </w:r>
    </w:p>
    <w:p w:rsidR="00315570" w:rsidRDefault="00315570" w:rsidP="009D7F63">
      <w:pPr>
        <w:spacing w:before="120" w:after="120" w:line="288" w:lineRule="auto"/>
      </w:pPr>
    </w:p>
    <w:p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rsidR="009D7F63" w:rsidRPr="0073389C" w:rsidRDefault="009D7F63" w:rsidP="00151D4D">
      <w:pPr>
        <w:pStyle w:val="Odsekzoznamu"/>
        <w:numPr>
          <w:ilvl w:val="0"/>
          <w:numId w:val="55"/>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rsidR="009D7F63" w:rsidRPr="0073389C" w:rsidRDefault="009D7F63" w:rsidP="00151D4D">
      <w:pPr>
        <w:pStyle w:val="Odsekzoznamu"/>
        <w:numPr>
          <w:ilvl w:val="0"/>
          <w:numId w:val="55"/>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rsidR="009D7F63" w:rsidRPr="0073389C" w:rsidRDefault="009D7F63" w:rsidP="00151D4D">
      <w:pPr>
        <w:pStyle w:val="Odsekzoznamu"/>
        <w:numPr>
          <w:ilvl w:val="0"/>
          <w:numId w:val="55"/>
        </w:numPr>
        <w:spacing w:before="120" w:after="120" w:line="288" w:lineRule="auto"/>
        <w:contextualSpacing w:val="0"/>
        <w:jc w:val="both"/>
      </w:pPr>
      <w:r w:rsidRPr="0073389C">
        <w:t>Fotokópie a zoznam predkladaných dokladov následne prijímateľ pevne spojí (napr. zviaže tepelnou alebo hrebeňovou väzbou</w:t>
      </w:r>
      <w:r w:rsidR="00C340D9">
        <w:t xml:space="preserve"> previazanou šnúrkou</w:t>
      </w:r>
      <w:r w:rsidRPr="0073389C">
        <w:t xml:space="preserve">)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lastRenderedPageBreak/>
        <w:t>V prípade rozsiahlej dokumentácie, resp. z dôvodu lepšej manipulácie prijímateľ dokumentáciu predkladá podľa predchádzajúcich viet v pevnej väzbe, avšak vo viacerých menších zväzkoch.</w:t>
      </w:r>
    </w:p>
    <w:p w:rsidR="009D7F63" w:rsidRPr="0073389C" w:rsidRDefault="009D7F63" w:rsidP="009D7F63">
      <w:pPr>
        <w:spacing w:before="120" w:after="120" w:line="288" w:lineRule="auto"/>
        <w:jc w:val="both"/>
      </w:pPr>
    </w:p>
    <w:p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rsidR="00DA7632" w:rsidRDefault="00DA7632" w:rsidP="009D7F63">
      <w:pPr>
        <w:pStyle w:val="Zkladntext2"/>
        <w:widowControl w:val="0"/>
        <w:spacing w:before="120" w:after="120" w:line="288" w:lineRule="auto"/>
        <w:jc w:val="both"/>
        <w:rPr>
          <w:rFonts w:ascii="Arial" w:hAnsi="Arial" w:cs="Arial"/>
          <w:i/>
          <w:sz w:val="19"/>
          <w:szCs w:val="19"/>
        </w:rPr>
      </w:pPr>
    </w:p>
    <w:p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neoboznámi </w:t>
      </w:r>
      <w:r w:rsidR="00315570">
        <w:rPr>
          <w:rFonts w:ascii="Arial" w:hAnsi="Arial" w:cs="Arial"/>
          <w:b w:val="0"/>
          <w:sz w:val="19"/>
          <w:szCs w:val="19"/>
        </w:rPr>
        <w:t>p</w:t>
      </w:r>
      <w:r w:rsidR="00315570" w:rsidRPr="00DA7632">
        <w:rPr>
          <w:rFonts w:ascii="Arial" w:hAnsi="Arial" w:cs="Arial"/>
          <w:b w:val="0"/>
          <w:sz w:val="19"/>
          <w:szCs w:val="19"/>
        </w:rPr>
        <w:t xml:space="preserve">rijímateľa </w:t>
      </w:r>
      <w:r w:rsidRPr="00DA7632">
        <w:rPr>
          <w:rFonts w:ascii="Arial" w:hAnsi="Arial" w:cs="Arial"/>
          <w:b w:val="0"/>
          <w:sz w:val="19"/>
          <w:szCs w:val="19"/>
        </w:rPr>
        <w:t xml:space="preserve">(nezašle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rsidR="00A327BE" w:rsidRDefault="00A327BE" w:rsidP="009D7F63">
      <w:pPr>
        <w:pStyle w:val="Zkladntext2"/>
        <w:widowControl w:val="0"/>
        <w:spacing w:before="120" w:after="120" w:line="288" w:lineRule="auto"/>
        <w:jc w:val="both"/>
        <w:rPr>
          <w:rFonts w:ascii="Arial" w:hAnsi="Arial" w:cs="Arial"/>
          <w:i/>
          <w:color w:val="FF0000"/>
          <w:sz w:val="19"/>
          <w:szCs w:val="19"/>
        </w:rPr>
      </w:pPr>
    </w:p>
    <w:p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rsidR="00315570" w:rsidRDefault="00315570" w:rsidP="009D7F63">
      <w:pPr>
        <w:pStyle w:val="Zkladntext2"/>
        <w:widowControl w:val="0"/>
        <w:spacing w:before="120" w:after="120" w:line="288" w:lineRule="auto"/>
        <w:jc w:val="both"/>
        <w:rPr>
          <w:rFonts w:ascii="Arial" w:hAnsi="Arial" w:cs="Arial"/>
          <w:i/>
          <w:color w:val="FF0000"/>
          <w:sz w:val="19"/>
          <w:szCs w:val="19"/>
        </w:rPr>
      </w:pPr>
    </w:p>
    <w:p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rsidR="00DA7632" w:rsidRDefault="00DA7632" w:rsidP="009D7F63">
      <w:pPr>
        <w:pStyle w:val="Zkladntext2"/>
        <w:widowControl w:val="0"/>
        <w:spacing w:before="120" w:after="120" w:line="288" w:lineRule="auto"/>
        <w:jc w:val="both"/>
        <w:rPr>
          <w:rFonts w:ascii="Arial" w:hAnsi="Arial" w:cs="Arial"/>
          <w:i/>
          <w:color w:val="FF0000"/>
          <w:sz w:val="19"/>
          <w:szCs w:val="19"/>
        </w:rPr>
      </w:pPr>
    </w:p>
    <w:p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rsidR="0048666F" w:rsidRDefault="0048666F" w:rsidP="009D7F63">
      <w:pPr>
        <w:pStyle w:val="Zkladntext2"/>
        <w:widowControl w:val="0"/>
        <w:spacing w:before="120" w:after="120" w:line="288" w:lineRule="auto"/>
        <w:jc w:val="both"/>
        <w:rPr>
          <w:rFonts w:ascii="Arial" w:hAnsi="Arial" w:cs="Arial"/>
          <w:i/>
          <w:color w:val="FF0000"/>
          <w:sz w:val="19"/>
          <w:szCs w:val="19"/>
        </w:rPr>
      </w:pPr>
    </w:p>
    <w:p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rsidR="00D11568" w:rsidRDefault="00D11568" w:rsidP="00AA5BCC">
      <w:pPr>
        <w:pStyle w:val="Bulletslevel2"/>
        <w:spacing w:after="120" w:line="288" w:lineRule="auto"/>
        <w:ind w:left="567" w:hanging="283"/>
        <w:jc w:val="both"/>
        <w:rPr>
          <w:rFonts w:cs="Arial"/>
          <w:lang w:val="sk-SK"/>
        </w:rPr>
      </w:pPr>
      <w:r w:rsidRPr="00D11568">
        <w:rPr>
          <w:rFonts w:cs="Arial"/>
          <w:lang w:val="sk-SK"/>
        </w:rPr>
        <w:lastRenderedPageBreak/>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p>
    <w:p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dokumentácia z priebehu elektronickej aukcie (ak je to relevantné);</w:t>
      </w:r>
    </w:p>
    <w:p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rsidR="00EF2628" w:rsidRPr="00144232" w:rsidRDefault="00EF2628" w:rsidP="00151D4D">
      <w:pPr>
        <w:pStyle w:val="Bulletslevel2"/>
        <w:numPr>
          <w:ilvl w:val="0"/>
          <w:numId w:val="84"/>
        </w:numPr>
        <w:jc w:val="both"/>
        <w:rPr>
          <w:rFonts w:cs="Arial"/>
          <w:lang w:val="sk-SK"/>
        </w:rPr>
      </w:pPr>
      <w:r w:rsidRPr="00144232">
        <w:rPr>
          <w:rFonts w:cs="Arial"/>
          <w:lang w:val="sk-SK"/>
        </w:rPr>
        <w:t>návrh zmluvného formuláru obsahujúceho štandardné zmluvné podmienky;</w:t>
      </w:r>
    </w:p>
    <w:p w:rsidR="00EF2628" w:rsidRPr="006077B1" w:rsidRDefault="00D72FDB" w:rsidP="006077B1">
      <w:pPr>
        <w:pStyle w:val="Bulletslevel2"/>
        <w:numPr>
          <w:ilvl w:val="0"/>
          <w:numId w:val="84"/>
        </w:numPr>
        <w:jc w:val="both"/>
        <w:rPr>
          <w:rFonts w:cs="Arial"/>
          <w:lang w:val="sk-SK"/>
        </w:rPr>
      </w:pPr>
      <w:r w:rsidRPr="00D72FDB">
        <w:rPr>
          <w:rFonts w:cs="Arial"/>
          <w:lang w:val="sk-SK"/>
        </w:rPr>
        <w:t>návrh opisného a objednávkového formulára</w:t>
      </w:r>
      <w:r w:rsidR="00EF2628" w:rsidRPr="00144232">
        <w:rPr>
          <w:rFonts w:cs="Arial"/>
          <w:lang w:val="sk-SK"/>
        </w:rPr>
        <w:t>;</w:t>
      </w:r>
    </w:p>
    <w:p w:rsidR="00EF2628" w:rsidRPr="00144232" w:rsidRDefault="00EF2628" w:rsidP="00151D4D">
      <w:pPr>
        <w:pStyle w:val="Bulletslevel2"/>
        <w:numPr>
          <w:ilvl w:val="0"/>
          <w:numId w:val="84"/>
        </w:numPr>
        <w:jc w:val="both"/>
        <w:rPr>
          <w:rFonts w:cs="Arial"/>
          <w:lang w:val="sk-SK"/>
        </w:rPr>
      </w:pPr>
      <w:r w:rsidRPr="00144232">
        <w:rPr>
          <w:rFonts w:cs="Arial"/>
          <w:lang w:val="sk-SK"/>
        </w:rPr>
        <w:t>automaticky vygenerovanú zmluvu, ktorá je výsledkom VO;</w:t>
      </w:r>
    </w:p>
    <w:p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rsidR="00D72FDB" w:rsidRPr="00EF2628" w:rsidRDefault="00D72FDB" w:rsidP="00151D4D">
      <w:pPr>
        <w:pStyle w:val="Bulletslevel2"/>
        <w:numPr>
          <w:ilvl w:val="0"/>
          <w:numId w:val="84"/>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 xml:space="preserve">Uvedená informácia bude tvoriť súčasť predloženej dokumentácie na kontrolu VO. </w:t>
      </w:r>
    </w:p>
    <w:p w:rsidR="00725F3A" w:rsidRPr="0073389C" w:rsidRDefault="00725F3A" w:rsidP="009D7F63">
      <w:pPr>
        <w:spacing w:before="120" w:after="120" w:line="288" w:lineRule="auto"/>
        <w:jc w:val="both"/>
        <w:rPr>
          <w:rFonts w:cs="Arial"/>
          <w:color w:val="000000" w:themeColor="text1"/>
          <w:szCs w:val="19"/>
        </w:rPr>
      </w:pPr>
    </w:p>
    <w:p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rsidR="00C064D9" w:rsidRDefault="00C064D9" w:rsidP="009D7F63">
      <w:pPr>
        <w:spacing w:before="120" w:after="120" w:line="288" w:lineRule="auto"/>
        <w:jc w:val="both"/>
        <w:rPr>
          <w:color w:val="000000" w:themeColor="text1"/>
        </w:rPr>
      </w:pPr>
    </w:p>
    <w:p w:rsidR="009D7F63" w:rsidRPr="0073389C" w:rsidRDefault="009D7F63" w:rsidP="009D7F63">
      <w:pPr>
        <w:spacing w:before="120" w:after="120" w:line="288" w:lineRule="auto"/>
        <w:jc w:val="both"/>
        <w:rPr>
          <w:color w:val="000000" w:themeColor="text1"/>
        </w:rPr>
      </w:pPr>
      <w:r w:rsidRPr="0073389C">
        <w:rPr>
          <w:color w:val="000000" w:themeColor="text1"/>
        </w:rPr>
        <w:lastRenderedPageBreak/>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104"/>
      </w:r>
    </w:p>
    <w:p w:rsidR="009D7F63" w:rsidRDefault="009D7F63" w:rsidP="009D7F63">
      <w:pPr>
        <w:rPr>
          <w:rFonts w:asciiTheme="minorHAnsi" w:hAnsiTheme="minorHAnsi"/>
          <w:color w:val="000000" w:themeColor="text1"/>
        </w:rPr>
      </w:pPr>
    </w:p>
    <w:p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rsidR="00C7417C" w:rsidRDefault="00C7417C" w:rsidP="00C7417C">
      <w:pPr>
        <w:rPr>
          <w:rFonts w:asciiTheme="minorHAnsi" w:hAnsiTheme="minorHAnsi" w:cstheme="minorHAnsi"/>
          <w:color w:val="000000" w:themeColor="text1"/>
          <w:szCs w:val="19"/>
        </w:rPr>
      </w:pPr>
    </w:p>
    <w:p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t xml:space="preserve">Dôležité upozornenie:  </w:t>
      </w:r>
      <w:r w:rsidRPr="008D5848">
        <w:rPr>
          <w:rFonts w:cs="Arial"/>
          <w:szCs w:val="19"/>
        </w:rPr>
        <w:t>Poskytovateľ v rámci výkonu kontroly VO posudzuje predmetné VO aj z pohľadu možného porušenia hospodárskej súťaže podľa zákona č. 136/2001 Z.z. o ochrane hospodárskej súťaže (</w:t>
      </w:r>
      <w:r w:rsidRPr="00691C33">
        <w:rPr>
          <w:rFonts w:cs="Arial"/>
          <w:color w:val="365F91" w:themeColor="accent1" w:themeShade="BF"/>
          <w:szCs w:val="19"/>
        </w:rPr>
        <w:t>konkrétne  po</w:t>
      </w:r>
      <w:r w:rsidRPr="008D5848">
        <w:rPr>
          <w:rFonts w:cs="Arial"/>
          <w:szCs w:val="19"/>
        </w:rPr>
        <w:t xml:space="preserve">dľa § 4 zákona o ochrane hospodárskej </w:t>
      </w:r>
      <w:r w:rsidRPr="0043783A">
        <w:rPr>
          <w:rFonts w:cs="Arial"/>
          <w:szCs w:val="19"/>
        </w:rPr>
        <w:t>súťaže</w:t>
      </w:r>
      <w:r w:rsidRPr="0002218E">
        <w:rPr>
          <w:rFonts w:cs="Arial"/>
          <w:color w:val="365F91" w:themeColor="accent1" w:themeShade="BF"/>
          <w:szCs w:val="19"/>
        </w:rPr>
        <w:t xml:space="preserve">). </w:t>
      </w:r>
      <w:r w:rsidR="0043783A" w:rsidRPr="0002218E">
        <w:rPr>
          <w:rFonts w:cs="Arial"/>
          <w:color w:val="365F91" w:themeColor="accent1" w:themeShade="BF"/>
          <w:szCs w:val="19"/>
        </w:rPr>
        <w:t xml:space="preserve"> </w:t>
      </w:r>
      <w:r w:rsidR="0043783A" w:rsidRPr="00DF5D23">
        <w:rPr>
          <w:rFonts w:cs="Arial"/>
          <w:szCs w:val="19"/>
        </w:rPr>
        <w:t xml:space="preserve">Za účelom zvýšenia informovanosti prijímateľov je v prílohe tejto príručky (Príloha č. </w:t>
      </w:r>
      <w:r w:rsidR="00D000F2" w:rsidRPr="00DF5D23">
        <w:rPr>
          <w:rFonts w:cs="Arial"/>
          <w:szCs w:val="19"/>
        </w:rPr>
        <w:t>33</w:t>
      </w:r>
      <w:r w:rsidR="0043783A" w:rsidRPr="00DF5D23">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r w:rsidRPr="00DF5D23">
        <w:rPr>
          <w:rFonts w:cs="Arial"/>
          <w:szCs w:val="19"/>
        </w:rPr>
        <w:t xml:space="preserve">  </w:t>
      </w:r>
    </w:p>
    <w:p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rsidR="00725F3A" w:rsidRDefault="00725F3A" w:rsidP="00C7417C">
      <w:pPr>
        <w:rPr>
          <w:rFonts w:asciiTheme="minorHAnsi" w:hAnsiTheme="minorHAnsi" w:cstheme="minorHAnsi"/>
          <w:color w:val="000000" w:themeColor="text1"/>
          <w:szCs w:val="19"/>
        </w:rPr>
      </w:pPr>
    </w:p>
    <w:p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rsidR="009D7F63" w:rsidRPr="0073389C" w:rsidRDefault="009D7F63" w:rsidP="009D7F63">
      <w:pPr>
        <w:pStyle w:val="Nadpis3"/>
        <w:ind w:left="567" w:firstLine="0"/>
        <w:rPr>
          <w:lang w:val="sk-SK"/>
        </w:rPr>
      </w:pPr>
      <w:bookmarkStart w:id="172" w:name="_Toc418000109"/>
      <w:bookmarkStart w:id="173" w:name="_Toc440372883"/>
      <w:bookmarkStart w:id="174" w:name="_Toc440636394"/>
      <w:bookmarkEnd w:id="172"/>
      <w:r w:rsidRPr="00C477FA">
        <w:rPr>
          <w:lang w:val="sk-SK"/>
        </w:rPr>
        <w:t xml:space="preserve">Typy </w:t>
      </w:r>
      <w:r w:rsidRPr="0073389C">
        <w:rPr>
          <w:lang w:val="sk-SK"/>
        </w:rPr>
        <w:t>kontroly VO</w:t>
      </w:r>
      <w:bookmarkEnd w:id="173"/>
      <w:bookmarkEnd w:id="174"/>
    </w:p>
    <w:p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 od doručenia dokumentácie prijímateľom.</w:t>
      </w:r>
    </w:p>
    <w:p w:rsidR="00C7417C" w:rsidRDefault="00C7417C" w:rsidP="00C064D9">
      <w:pPr>
        <w:spacing w:line="288" w:lineRule="auto"/>
        <w:jc w:val="both"/>
      </w:pPr>
    </w:p>
    <w:p w:rsidR="00E322E9" w:rsidRDefault="00E322E9" w:rsidP="00C064D9">
      <w:pPr>
        <w:spacing w:line="288" w:lineRule="auto"/>
        <w:jc w:val="both"/>
      </w:pPr>
    </w:p>
    <w:p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rsidR="00E322E9" w:rsidRDefault="00E322E9" w:rsidP="00C064D9">
      <w:pPr>
        <w:spacing w:line="288" w:lineRule="auto"/>
        <w:jc w:val="both"/>
      </w:pPr>
    </w:p>
    <w:p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rsidR="00BF2A0B" w:rsidRPr="008D5848" w:rsidRDefault="008D52ED"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t>zákazkách, ktoré sú s ohľadom na predpokladanú hodnotu zákazky, resp. na zvolený postup nadlimitné (okrem VO uskutočnených centrálnou obstarávacou organizáciou)</w:t>
      </w:r>
      <w:r w:rsidR="00C7417C" w:rsidRPr="008D5848">
        <w:t xml:space="preserve">; </w:t>
      </w:r>
    </w:p>
    <w:p w:rsidR="00BF2A0B" w:rsidRDefault="00BF2A0B"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zákazkách realizovaných podlimitným postupom zadávania zákazky</w:t>
      </w:r>
      <w:r>
        <w:t>;</w:t>
      </w:r>
    </w:p>
    <w:p w:rsidR="00BF2A0B" w:rsidRDefault="00BF2A0B"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p>
    <w:p w:rsidR="00BF2A0B" w:rsidRDefault="00BF2A0B"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podlimitných zákazkách na stavebné práce bez využitia elektronického trhoviska</w:t>
      </w:r>
      <w:r>
        <w:t>;</w:t>
      </w:r>
    </w:p>
    <w:p w:rsidR="00BF2A0B" w:rsidRDefault="005D4EE3"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rsidR="00E322E9" w:rsidRDefault="005D4EE3"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lastRenderedPageBreak/>
        <w:t>podlimitných zákazkách pri službách uvedených v prílohe č. 1 ZVO (sociálne služby a iné osobitné služby)</w:t>
      </w:r>
      <w:r w:rsidR="00BF2A0B" w:rsidRPr="00DD30A9">
        <w:t xml:space="preserve"> </w:t>
      </w:r>
      <w:r w:rsidR="00BF2A0B" w:rsidRPr="00BF2A0B">
        <w:t>bez využitia elektronického trhoviska</w:t>
      </w:r>
      <w:r>
        <w:t>.</w:t>
      </w:r>
      <w:r w:rsidR="00E322E9">
        <w:t xml:space="preserve"> </w:t>
      </w:r>
    </w:p>
    <w:p w:rsidR="00C7417C" w:rsidRDefault="00C7417C" w:rsidP="00C7417C">
      <w:pPr>
        <w:spacing w:before="120" w:after="120" w:line="288" w:lineRule="auto"/>
        <w:jc w:val="both"/>
      </w:pPr>
    </w:p>
    <w:p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rsidR="00C7417C" w:rsidRDefault="00C7417C" w:rsidP="009D7F63">
      <w:pPr>
        <w:spacing w:before="120" w:after="120" w:line="288" w:lineRule="auto"/>
        <w:jc w:val="both"/>
      </w:pPr>
    </w:p>
    <w:p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na kontrolu VO.</w:t>
      </w:r>
    </w:p>
    <w:p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w:t>
      </w:r>
      <w:r w:rsidR="0045429D">
        <w:t>určí</w:t>
      </w:r>
      <w:r w:rsidR="0045429D" w:rsidRPr="0073389C">
        <w:t xml:space="preserve"> </w:t>
      </w:r>
      <w:r w:rsidR="0045429D">
        <w:t xml:space="preserve"> zodpovedajúcu výšku </w:t>
      </w:r>
      <w:r w:rsidRPr="0073389C">
        <w:t xml:space="preserve">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 xml:space="preserve">nebudú </w:t>
      </w:r>
      <w:r w:rsidR="0045429D">
        <w:rPr>
          <w:b/>
        </w:rPr>
        <w:t>pripusten</w:t>
      </w:r>
      <w:r w:rsidR="0045429D" w:rsidRPr="0073389C">
        <w:rPr>
          <w:b/>
        </w:rPr>
        <w:t>é</w:t>
      </w:r>
      <w:r w:rsidR="0045429D" w:rsidRPr="0073389C">
        <w:t xml:space="preserve"> </w:t>
      </w:r>
      <w:r w:rsidR="0045429D">
        <w:t>do</w:t>
      </w:r>
      <w:r w:rsidR="0045429D" w:rsidRPr="0073389C">
        <w:t xml:space="preserve"> financovani</w:t>
      </w:r>
      <w:r w:rsidR="0045429D">
        <w:t>a</w:t>
      </w:r>
      <w:r w:rsidR="0045429D" w:rsidRPr="0073389C">
        <w:t xml:space="preserve"> </w:t>
      </w:r>
      <w:r w:rsidRPr="0073389C">
        <w:t xml:space="preserve">v plnom rozsahu. </w:t>
      </w:r>
    </w:p>
    <w:p w:rsidR="00C7417C" w:rsidRDefault="00C7417C" w:rsidP="009D7F63">
      <w:pPr>
        <w:spacing w:before="120" w:after="120" w:line="288" w:lineRule="auto"/>
        <w:jc w:val="both"/>
        <w:rPr>
          <w:b/>
        </w:rPr>
      </w:pPr>
    </w:p>
    <w:p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rsidR="00C7417C" w:rsidRDefault="00C7417C" w:rsidP="009D7F63">
      <w:pPr>
        <w:spacing w:before="120" w:after="120" w:line="288" w:lineRule="auto"/>
        <w:jc w:val="both"/>
        <w:rPr>
          <w:b/>
        </w:rPr>
      </w:pPr>
    </w:p>
    <w:p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rsidR="00E322E9" w:rsidRPr="00E322E9" w:rsidRDefault="00E322E9" w:rsidP="00E322E9">
      <w:pPr>
        <w:spacing w:before="120" w:after="120" w:line="288" w:lineRule="auto"/>
        <w:jc w:val="both"/>
        <w:rPr>
          <w:b/>
        </w:rPr>
      </w:pPr>
      <w:r w:rsidRPr="00E322E9">
        <w:rPr>
          <w:b/>
        </w:rPr>
        <w:t>Všeobecné ustanovenia k druhej ex-ante kontrole:</w:t>
      </w:r>
    </w:p>
    <w:p w:rsidR="009D7F63" w:rsidRPr="0073389C" w:rsidRDefault="009D7F63" w:rsidP="009D7F63">
      <w:pPr>
        <w:spacing w:before="120" w:after="120" w:line="288" w:lineRule="auto"/>
        <w:jc w:val="both"/>
      </w:pPr>
      <w:r w:rsidRPr="0073389C">
        <w:t xml:space="preserve">Druhá ex-ante kontrola je vykonávaná v rámci </w:t>
      </w:r>
      <w:r w:rsidR="00E322E9">
        <w:t xml:space="preserve">nadlimitných </w:t>
      </w:r>
      <w:r w:rsidRPr="0073389C">
        <w:t>zákaziek, ktoré sú s ohľadom na PHZ</w:t>
      </w:r>
      <w:r w:rsidR="00E322E9">
        <w:t>, resp. zvolený postup</w:t>
      </w:r>
      <w:r w:rsidRPr="0073389C">
        <w:t xml:space="preserve"> nadlimitné</w:t>
      </w:r>
      <w:r w:rsidR="00C90720">
        <w:t xml:space="preserve"> a v rámci nadlimitných zákaziek realizovaných podlimitným postupom</w:t>
      </w:r>
      <w:r w:rsidRPr="0073389C">
        <w:t>.</w:t>
      </w:r>
    </w:p>
    <w:p w:rsidR="009D7F63" w:rsidRPr="0073389C" w:rsidRDefault="009D7F63" w:rsidP="009D7F63">
      <w:pPr>
        <w:spacing w:before="120" w:after="120" w:line="288" w:lineRule="auto"/>
        <w:jc w:val="both"/>
      </w:pPr>
      <w:r w:rsidRPr="0073389C">
        <w:t xml:space="preserve">Súčasne poskytovateľ vykonáva druhú ex-ante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rsidR="009D7F63" w:rsidRPr="0073389C" w:rsidRDefault="009D7F63" w:rsidP="009D7F63">
      <w:pPr>
        <w:spacing w:before="120" w:after="120" w:line="288" w:lineRule="auto"/>
        <w:jc w:val="both"/>
      </w:pPr>
      <w:r w:rsidRPr="0073389C">
        <w:rPr>
          <w:b/>
          <w:i/>
          <w:color w:val="00B0F0"/>
        </w:rPr>
        <w:lastRenderedPageBreak/>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rsidR="006F0C86" w:rsidRPr="006F0C86" w:rsidRDefault="004221C7" w:rsidP="004221C7">
      <w:pPr>
        <w:spacing w:before="120" w:after="120" w:line="288" w:lineRule="auto"/>
        <w:jc w:val="both"/>
      </w:pPr>
      <w:r w:rsidRPr="00462025">
        <w:rPr>
          <w:rFonts w:cs="Arial"/>
          <w:szCs w:val="19"/>
        </w:rPr>
        <w:lastRenderedPageBreak/>
        <w:t xml:space="preserve">Vyššie uvedená povinnosť prijímateľa </w:t>
      </w:r>
      <w:r w:rsidRPr="00462025">
        <w:t>sa nevzťahuje na zákazky s nízkymi hodnotami podľa § 117 ZVO.</w:t>
      </w:r>
      <w:r w:rsidRPr="00494514" w:rsidDel="009651ED">
        <w:rPr>
          <w:rFonts w:cs="Arial"/>
          <w:szCs w:val="19"/>
        </w:rPr>
        <w:t xml:space="preserve"> </w:t>
      </w:r>
    </w:p>
    <w:p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rsidR="009D7F63" w:rsidRPr="0073389C" w:rsidRDefault="009D7F63" w:rsidP="009D7F63">
      <w:pPr>
        <w:spacing w:before="120" w:after="120" w:line="288" w:lineRule="auto"/>
        <w:jc w:val="both"/>
      </w:pPr>
    </w:p>
    <w:p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rsidR="004221C7" w:rsidRDefault="004221C7" w:rsidP="00BF23E3">
      <w:pPr>
        <w:spacing w:before="120" w:after="120" w:line="288" w:lineRule="auto"/>
        <w:jc w:val="both"/>
      </w:pPr>
    </w:p>
    <w:p w:rsidR="004221C7" w:rsidRPr="004221C7" w:rsidRDefault="004221C7" w:rsidP="004221C7">
      <w:pPr>
        <w:spacing w:before="120" w:after="120" w:line="288" w:lineRule="auto"/>
        <w:jc w:val="both"/>
        <w:rPr>
          <w:b/>
        </w:rPr>
      </w:pPr>
      <w:r w:rsidRPr="004221C7">
        <w:rPr>
          <w:b/>
        </w:rPr>
        <w:t>Osobitné ustanovenia pre kontrolu podlimitných zákaziek:</w:t>
      </w:r>
    </w:p>
    <w:p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V prípade, že prijímateľ neodstránil protiprávny stav, je poskytovateľ oprávnený uplatniť ex ante finančnú opravu pred podpisom zmluvy s úspešným uchádzačom iba v prípade, ak by opakovaním procesu VO vznikli vysoké dodatočné náklady  a zároveň nebol odstránený protiprávny stav konštatovaný v predbežných záveroch 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rsidR="004221C7" w:rsidRDefault="007B2419" w:rsidP="00BF23E3">
      <w:pPr>
        <w:spacing w:before="120" w:after="120" w:line="288" w:lineRule="auto"/>
        <w:jc w:val="both"/>
      </w:pPr>
      <w:r w:rsidRPr="007B2419">
        <w:t>V prípade ak poskytovateľ</w:t>
      </w:r>
      <w:r w:rsidRPr="007B2419" w:rsidDel="006526CF">
        <w:t xml:space="preserve"> </w:t>
      </w:r>
      <w:r w:rsidRPr="007B2419">
        <w:t xml:space="preserve">identifikuje nedodržanie </w:t>
      </w:r>
      <w:r w:rsidR="00B73EC8">
        <w:t>pravidiel</w:t>
      </w:r>
      <w:r w:rsidR="00B73EC8" w:rsidRPr="007B2419">
        <w:t xml:space="preserve"> </w:t>
      </w:r>
      <w:r w:rsidRPr="007B2419">
        <w:t>a postupov VO, resp. porušenia legislatívy a zo strany prijímateľa nedôjde k odstráneniu protiprávneho stavu, nepripustí kontrolované VO do financovania, pokiaľ nie je uvedené v tejto kapitole inak.</w:t>
      </w:r>
    </w:p>
    <w:p w:rsidR="007B2419" w:rsidRDefault="007B2419" w:rsidP="007B2419">
      <w:pPr>
        <w:spacing w:before="120" w:after="120" w:line="288" w:lineRule="auto"/>
        <w:jc w:val="both"/>
      </w:pPr>
    </w:p>
    <w:p w:rsidR="007B2419" w:rsidRPr="007B2419" w:rsidRDefault="007B2419" w:rsidP="007B2419">
      <w:pPr>
        <w:spacing w:before="120" w:after="120" w:line="288" w:lineRule="auto"/>
        <w:jc w:val="both"/>
        <w:rPr>
          <w:b/>
        </w:rPr>
      </w:pPr>
      <w:r w:rsidRPr="007B2419">
        <w:rPr>
          <w:b/>
        </w:rPr>
        <w:t>Osobitné ustanovenia pre kontrolu nadlimitných zákaziek:</w:t>
      </w:r>
    </w:p>
    <w:p w:rsidR="006E4DBE" w:rsidRPr="006E4DBE" w:rsidRDefault="006E4DBE" w:rsidP="006E4DBE">
      <w:pPr>
        <w:spacing w:before="120" w:after="120" w:line="288" w:lineRule="auto"/>
        <w:jc w:val="both"/>
      </w:pPr>
      <w:r w:rsidRPr="006E4DBE">
        <w:t xml:space="preserve">ÚVO vykonáva kontrolu </w:t>
      </w:r>
      <w:r w:rsidRPr="006E4DBE">
        <w:rPr>
          <w:b/>
        </w:rPr>
        <w:t>nadlimitných zákaziek</w:t>
      </w:r>
      <w:r w:rsidRPr="006E4DBE">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rsidR="006E4DBE" w:rsidRPr="006E4DBE" w:rsidRDefault="006E4DBE" w:rsidP="006E4DBE">
      <w:pPr>
        <w:spacing w:before="120" w:after="120" w:line="288" w:lineRule="auto"/>
        <w:jc w:val="both"/>
      </w:pPr>
      <w:r w:rsidRPr="006E4DBE">
        <w:rPr>
          <w:b/>
          <w:i/>
        </w:rPr>
        <w:lastRenderedPageBreak/>
        <w:t xml:space="preserve">Povinnosť prijímateľa: </w:t>
      </w:r>
      <w:r w:rsidRPr="006E4DBE">
        <w:t xml:space="preserve"> Podnet na výkon kontroly podľa § 169 ods. 2 ZVO podáva prijímateľ na základe vyzvania poskytovateľa.</w:t>
      </w:r>
    </w:p>
    <w:p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RO, operačného programu, názvu a čísla projektu, </w:t>
      </w:r>
      <w:r w:rsidR="006077B1" w:rsidRPr="006077B1">
        <w:t>kódu VO z ITMS 2014+,</w:t>
      </w:r>
      <w:r w:rsidR="006077B1">
        <w:t xml:space="preserve"> </w:t>
      </w:r>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rsidR="006E4DBE" w:rsidRPr="006E4DBE" w:rsidRDefault="006E4DBE" w:rsidP="006E4DBE">
      <w:pPr>
        <w:spacing w:before="120" w:after="120" w:line="288" w:lineRule="auto"/>
        <w:jc w:val="both"/>
      </w:pPr>
      <w:r w:rsidRPr="006E4DBE">
        <w:t xml:space="preserve">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rsidR="006E4DBE" w:rsidRPr="006E4DBE" w:rsidRDefault="006E4DBE" w:rsidP="006E4DBE">
      <w:pPr>
        <w:spacing w:before="120" w:after="120" w:line="288" w:lineRule="auto"/>
        <w:jc w:val="both"/>
      </w:pPr>
      <w:r w:rsidRPr="006E4DBE">
        <w:t>Ak poskytovateľ zistí nezistí nedostatky, resp. ak zistí nedostatky, ktoré je možné postupmi v zmysle ZVO odstrániť (napr. opätovné vyhodnotenie podmienok účasti alebo ponúk), vyzve prijímateľa na zaslanie podnetu na ÚVO podľa § 169 ods. 1 písm. b) v spojení s § 169 ods. 2 ZVO.</w:t>
      </w:r>
    </w:p>
    <w:p w:rsidR="006E4DBE" w:rsidRPr="006E4DBE" w:rsidRDefault="006E4DBE" w:rsidP="006E4DBE">
      <w:pPr>
        <w:spacing w:before="120" w:after="120" w:line="288" w:lineRule="auto"/>
        <w:jc w:val="both"/>
      </w:pPr>
      <w:r w:rsidRPr="006E4DBE">
        <w:t>Ak poskytovateľ zistí porušenie pravidiel a postupov VO, ktoré mali alebo mohli mať vplyv na výsledok VO a nie je možné odstrániť protiprávny stav, v prípade, že prijímateľ preukáže, že opakovaním procesu VO by vznikli vysoké dodatočné náklady, poskytovateľ vyzve prijímateľa aby podal Podnet na výkon kontroly podľa § 169 ods. 2 ZVO.</w:t>
      </w:r>
    </w:p>
    <w:p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15 pracovných dní odo dňa doručenia právoplatného rozhodnutia ÚVO prijímateľovi návrh správy/správu z kontroly VO. </w:t>
      </w:r>
    </w:p>
    <w:p w:rsidR="006E4DBE" w:rsidRPr="006E4DBE" w:rsidRDefault="006E4DBE" w:rsidP="006E4DBE">
      <w:pPr>
        <w:spacing w:before="120" w:after="120" w:line="288" w:lineRule="auto"/>
        <w:jc w:val="both"/>
      </w:pPr>
      <w:r w:rsidRPr="006E4DBE">
        <w:t>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správu z kontroly, ktorá obsahuje nesúhlas s podpísaním zmluvy s úspešným uchádzačom.</w:t>
      </w:r>
    </w:p>
    <w:p w:rsidR="006E4DBE" w:rsidRPr="006E4DBE" w:rsidRDefault="006E4DBE" w:rsidP="006E4DBE">
      <w:pPr>
        <w:spacing w:before="120" w:after="120" w:line="288" w:lineRule="auto"/>
        <w:jc w:val="both"/>
      </w:pPr>
      <w:r w:rsidRPr="006E4DBE">
        <w:t xml:space="preserve">Ak poskytovateľ zistí porušenie </w:t>
      </w:r>
      <w:r w:rsidR="00B73EC8">
        <w:t>pravidiel</w:t>
      </w:r>
      <w:r w:rsidRPr="006E4DBE">
        <w:t xml:space="preserve">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vysoké dodatočné náklady, je poskytovateľ oprávnený uplatniť ex ante finančnú opravu pred podpisom zmluvy s úspešným uchádzačom. V prípade, že nie je možné preukázať, že opakovaním procesu VO by vznikli vysoké dodatočné náklady, poskytovateľ konštatuje nesúhlas s podpísaním zmluvy s úspešným uchádzačom a vyzve prijímateľa, aby zrušil použitý postup zadávania zákazky a odporučí mu vyhlásiť nové verejné obstarávanie.</w:t>
      </w:r>
    </w:p>
    <w:p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w:t>
      </w:r>
      <w:r w:rsidRPr="006E4DBE">
        <w:lastRenderedPageBreak/>
        <w:t xml:space="preserve">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rsidR="006E4DBE" w:rsidRPr="006E4DBE" w:rsidRDefault="006E4DBE" w:rsidP="006E4DBE">
      <w:pPr>
        <w:spacing w:before="120" w:after="120" w:line="288" w:lineRule="auto"/>
        <w:jc w:val="both"/>
      </w:pPr>
      <w:r w:rsidRPr="006E4DBE">
        <w:rPr>
          <w:b/>
          <w:i/>
        </w:rPr>
        <w:t xml:space="preserve">Povinnosť prijímateľa: </w:t>
      </w:r>
      <w:r w:rsidRPr="006E4DBE">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2" w:history="1">
        <w:r w:rsidRPr="006E4DBE">
          <w:rPr>
            <w:rStyle w:val="Hypertextovprepojenie"/>
          </w:rPr>
          <w:t>vo.sep@minv.sk</w:t>
        </w:r>
      </w:hyperlink>
      <w:r w:rsidRPr="006E4DBE">
        <w:t>).</w:t>
      </w:r>
    </w:p>
    <w:p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rsidR="006E4DBE" w:rsidRPr="006E4DBE" w:rsidRDefault="006E4DBE" w:rsidP="006E4DBE">
      <w:pPr>
        <w:spacing w:before="120" w:after="120" w:line="288" w:lineRule="auto"/>
        <w:jc w:val="both"/>
      </w:pPr>
      <w:r w:rsidRPr="006E4DBE">
        <w:rPr>
          <w:b/>
          <w:i/>
        </w:rPr>
        <w:t>Povinnosť prijímateľa:</w:t>
      </w:r>
      <w:r w:rsidRPr="006E4DBE">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3" w:history="1">
        <w:r w:rsidRPr="006E4DBE">
          <w:rPr>
            <w:rStyle w:val="Hypertextovprepojenie"/>
          </w:rPr>
          <w:t>vo.sep@minv.sk</w:t>
        </w:r>
      </w:hyperlink>
      <w:r w:rsidRPr="006E4DBE">
        <w:t>).</w:t>
      </w:r>
    </w:p>
    <w:p w:rsidR="006E4DBE" w:rsidRPr="006E4DBE" w:rsidRDefault="006E4DBE" w:rsidP="006E4DBE">
      <w:pPr>
        <w:spacing w:before="120" w:after="120" w:line="288" w:lineRule="auto"/>
        <w:jc w:val="both"/>
      </w:pPr>
      <w:r w:rsidRPr="006E4DBE">
        <w:t>V prípade, že právoplatné rozhodnutie ÚVO nepotvrdí predbežné závery poskytovateľa týkajúce sa porušenia pravidiel a postupov VO, ktoré mali alebo mohli mať vplyv na výsledok VO a nie je možné odstrániť protiprávny stav, je poskytovateľ oprávnený uplatniť ex ante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konštatuje nesúhlas s podpísaním zmluvy s úspešným uchádzačom a vyzve prijímateľa, aby zrušil použitý postup zadávania zákazky a odporučí vyhlásiť nové verejné obstarávanie.</w:t>
      </w:r>
    </w:p>
    <w:p w:rsidR="006E4DBE" w:rsidRDefault="006E4DBE" w:rsidP="009D7F63">
      <w:pPr>
        <w:spacing w:before="120" w:after="120" w:line="288" w:lineRule="auto"/>
        <w:rPr>
          <w:b/>
        </w:rPr>
      </w:pPr>
    </w:p>
    <w:p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rsidR="007E728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r w:rsidR="007E728A">
        <w:rPr>
          <w:rFonts w:ascii="Arial" w:hAnsi="Arial" w:cs="Arial"/>
          <w:color w:val="auto"/>
          <w:sz w:val="19"/>
          <w:szCs w:val="19"/>
          <w:lang w:val="sk-SK"/>
        </w:rPr>
        <w:t>:</w:t>
      </w:r>
    </w:p>
    <w:p w:rsidR="007E728A" w:rsidRDefault="007E728A" w:rsidP="003E07AA">
      <w:pPr>
        <w:pStyle w:val="Default"/>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w:t>
      </w:r>
      <w:r w:rsidR="00B73EC8" w:rsidRPr="00B73EC8">
        <w:rPr>
          <w:rFonts w:ascii="Arial" w:hAnsi="Arial" w:cs="Arial"/>
          <w:color w:val="auto"/>
          <w:sz w:val="19"/>
          <w:szCs w:val="19"/>
          <w:lang w:val="sk-SK"/>
        </w:rPr>
        <w:t xml:space="preserve"> zmluva je už platná</w:t>
      </w:r>
      <w:r>
        <w:rPr>
          <w:rFonts w:ascii="Arial" w:hAnsi="Arial" w:cs="Arial"/>
          <w:color w:val="auto"/>
          <w:sz w:val="19"/>
          <w:szCs w:val="19"/>
          <w:lang w:val="sk-SK"/>
        </w:rPr>
        <w:t xml:space="preserve"> </w:t>
      </w:r>
      <w:r w:rsidRPr="007E728A">
        <w:rPr>
          <w:rFonts w:ascii="Arial" w:hAnsi="Arial" w:cs="Arial"/>
          <w:color w:val="auto"/>
          <w:sz w:val="19"/>
          <w:szCs w:val="19"/>
          <w:lang w:val="sk-SK"/>
        </w:rPr>
        <w:t>a  účinná (platí pre zákazky uskutočnené podľa Obchodných podmienok elektronického trhoviska (OPET) verzia 3.3). Prijímateľ v osobitných požiadavkách na plnenie Opisného formulára môže zadať odkladaciu podmienku nadobudnutia účinnosti zmluvy (napr. kladné ukončenie ko</w:t>
      </w:r>
      <w:r>
        <w:rPr>
          <w:rFonts w:ascii="Arial" w:hAnsi="Arial" w:cs="Arial"/>
          <w:color w:val="auto"/>
          <w:sz w:val="19"/>
          <w:szCs w:val="19"/>
          <w:lang w:val="sk-SK"/>
        </w:rPr>
        <w:t xml:space="preserve">ntroly verejného obstarávania). </w:t>
      </w:r>
      <w:r w:rsidRPr="007E728A">
        <w:rPr>
          <w:rFonts w:ascii="Arial" w:hAnsi="Arial" w:cs="Arial"/>
          <w:color w:val="auto"/>
          <w:sz w:val="19"/>
          <w:szCs w:val="19"/>
          <w:lang w:val="sk-SK"/>
        </w:rPr>
        <w:t>Alebo</w:t>
      </w:r>
      <w:r w:rsidR="00B73EC8" w:rsidRPr="00B73EC8">
        <w:rPr>
          <w:rFonts w:ascii="Arial" w:hAnsi="Arial" w:cs="Arial"/>
          <w:color w:val="auto"/>
          <w:sz w:val="19"/>
          <w:szCs w:val="19"/>
          <w:lang w:val="sk-SK"/>
        </w:rPr>
        <w:t xml:space="preserve"> </w:t>
      </w:r>
    </w:p>
    <w:p w:rsidR="003E07AA" w:rsidRPr="003E07AA" w:rsidRDefault="007E728A" w:rsidP="003E07AA">
      <w:pPr>
        <w:pStyle w:val="Default"/>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 xml:space="preserve">- </w:t>
      </w:r>
      <w:r w:rsidR="003E07AA" w:rsidRPr="003E07AA">
        <w:rPr>
          <w:rFonts w:ascii="Arial" w:hAnsi="Arial" w:cs="Arial"/>
          <w:color w:val="auto"/>
          <w:sz w:val="19"/>
          <w:szCs w:val="19"/>
          <w:lang w:val="sk-SK"/>
        </w:rPr>
        <w:t>a pred nadobudnutím účinnosti zmluvy s dodávateľom (</w:t>
      </w:r>
      <w:r w:rsidR="00B73EC8" w:rsidRPr="00B73EC8">
        <w:rPr>
          <w:rFonts w:ascii="Arial" w:hAnsi="Arial" w:cs="Arial"/>
          <w:color w:val="auto"/>
          <w:sz w:val="19"/>
          <w:szCs w:val="19"/>
          <w:lang w:val="sk-SK"/>
        </w:rPr>
        <w:t>účinnosť je viazaná na odkladaciu podmienku schválenia zákazky zo strany poskytovateľa</w:t>
      </w:r>
      <w:r w:rsidR="00B124A8">
        <w:rPr>
          <w:rFonts w:ascii="Arial" w:hAnsi="Arial" w:cs="Arial"/>
          <w:color w:val="auto"/>
          <w:sz w:val="19"/>
          <w:szCs w:val="19"/>
          <w:lang w:val="sk-SK"/>
        </w:rPr>
        <w:t>)</w:t>
      </w:r>
      <w:r>
        <w:rPr>
          <w:color w:val="auto"/>
          <w:lang w:val="sk-SK"/>
        </w:rPr>
        <w:t xml:space="preserve">– </w:t>
      </w:r>
      <w:r w:rsidRPr="007E728A">
        <w:rPr>
          <w:rFonts w:ascii="Arial" w:hAnsi="Arial" w:cs="Arial"/>
          <w:color w:val="auto"/>
          <w:sz w:val="19"/>
          <w:szCs w:val="19"/>
          <w:lang w:val="sk-SK"/>
        </w:rPr>
        <w:t>platí pre zákazky uskutočnené podľa Obchodných podmienok elektronického trhoviska (OPET) verzia 3.2 a nižšie.</w:t>
      </w:r>
    </w:p>
    <w:p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lastRenderedPageBreak/>
        <w:t>Lehota na výkon štandardnej ex-post kontroly je 20 pracovných dní od doručenia dokumentácie prijímateľom.</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05"/>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„print screen“);</w:t>
      </w:r>
    </w:p>
    <w:p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BC769F">
        <w:rPr>
          <w:rFonts w:cs="Arial"/>
          <w:szCs w:val="19"/>
          <w:lang w:val="sk-SK"/>
        </w:rPr>
        <w:t>.</w:t>
      </w:r>
    </w:p>
    <w:p w:rsidR="009D7F63" w:rsidRDefault="009D7F63" w:rsidP="009D7F63">
      <w:pPr>
        <w:pStyle w:val="Default"/>
        <w:spacing w:before="120" w:after="120" w:line="288" w:lineRule="auto"/>
        <w:jc w:val="both"/>
        <w:rPr>
          <w:rFonts w:ascii="Arial" w:hAnsi="Arial" w:cs="Arial"/>
          <w:sz w:val="19"/>
          <w:szCs w:val="19"/>
          <w:lang w:val="sk-SK"/>
        </w:rPr>
      </w:pPr>
    </w:p>
    <w:p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rsidR="0017789F" w:rsidRDefault="0017789F" w:rsidP="009D7F63">
      <w:pPr>
        <w:pStyle w:val="Default"/>
        <w:spacing w:before="120" w:after="120" w:line="288" w:lineRule="auto"/>
        <w:jc w:val="both"/>
        <w:rPr>
          <w:rFonts w:ascii="Arial" w:hAnsi="Arial" w:cs="Arial"/>
          <w:sz w:val="19"/>
          <w:szCs w:val="19"/>
          <w:lang w:val="sk-SK"/>
        </w:rPr>
      </w:pPr>
    </w:p>
    <w:p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06"/>
      </w:r>
      <w:r w:rsidR="00BA496C" w:rsidRPr="00BA496C">
        <w:t>, pokiaľ Prijímateľ je povinnou osobou v zmysle zákona o slobodnom prístupe k informáciám.</w:t>
      </w:r>
    </w:p>
    <w:p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rsidR="009D7F63" w:rsidRPr="0073389C" w:rsidRDefault="009D7F63" w:rsidP="009D7F63">
      <w:pPr>
        <w:spacing w:before="120" w:after="120" w:line="288" w:lineRule="auto"/>
        <w:jc w:val="both"/>
      </w:pPr>
    </w:p>
    <w:p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 xml:space="preserve">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w:t>
      </w:r>
      <w:r w:rsidRPr="00E70656">
        <w:rPr>
          <w:rFonts w:cs="Arial"/>
          <w:szCs w:val="19"/>
        </w:rPr>
        <w:lastRenderedPageBreak/>
        <w:t>predpokladov ovplyvňujúcich posudzovanie oprávnenosti výdavkov predložených ďalej prijímateľom v rámci ŽoP.</w:t>
      </w:r>
    </w:p>
    <w:p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07"/>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rsidR="009D7F63" w:rsidRPr="0073389C" w:rsidRDefault="009D7F63" w:rsidP="009D7F63">
      <w:pPr>
        <w:spacing w:before="120" w:after="120" w:line="288" w:lineRule="auto"/>
        <w:jc w:val="both"/>
        <w:rPr>
          <w:lang w:eastAsia="x-none"/>
        </w:rPr>
      </w:pPr>
      <w:r w:rsidRPr="0073389C">
        <w:rPr>
          <w:lang w:eastAsia="x-none"/>
        </w:rPr>
        <w:lastRenderedPageBreak/>
        <w:t xml:space="preserve">Poskytovateľ vykonáva následnú ex-post kontrolu pri všetkých VO, v rámci ktorých bola riadne ukončená druhá ex-ante kontrola. </w:t>
      </w:r>
    </w:p>
    <w:p w:rsidR="00B8656C" w:rsidRPr="00B8656C" w:rsidRDefault="00B8656C" w:rsidP="00B8656C">
      <w:pPr>
        <w:spacing w:before="120" w:after="120" w:line="288" w:lineRule="auto"/>
        <w:jc w:val="both"/>
        <w:rPr>
          <w:rFonts w:cs="Arial"/>
          <w:szCs w:val="19"/>
          <w:lang w:eastAsia="x-none"/>
        </w:rPr>
      </w:pPr>
    </w:p>
    <w:p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08"/>
      </w:r>
      <w:r w:rsidR="00B8656C" w:rsidRPr="00B8656C">
        <w:rPr>
          <w:rFonts w:cs="Arial"/>
          <w:szCs w:val="19"/>
        </w:rPr>
        <w:t xml:space="preserve"> vo vzťahu k predmetnému typu kontroly VO</w:t>
      </w:r>
      <w:r w:rsidRPr="0073389C">
        <w:rPr>
          <w:rFonts w:cs="Arial"/>
          <w:szCs w:val="19"/>
        </w:rPr>
        <w:t>, vrátane:</w:t>
      </w:r>
    </w:p>
    <w:p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rsidR="009D7F63" w:rsidRPr="0073389C" w:rsidRDefault="009D7F63" w:rsidP="009D7F63">
      <w:pPr>
        <w:spacing w:before="120" w:after="120" w:line="288" w:lineRule="auto"/>
        <w:jc w:val="both"/>
      </w:pPr>
    </w:p>
    <w:p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rsidR="009D7F63" w:rsidRPr="0073389C" w:rsidRDefault="009D7F63" w:rsidP="009D7F63">
      <w:pPr>
        <w:spacing w:before="120" w:after="120" w:line="288" w:lineRule="auto"/>
        <w:jc w:val="both"/>
        <w:rPr>
          <w:lang w:eastAsia="x-none"/>
        </w:rPr>
      </w:pPr>
      <w:r w:rsidRPr="0073389C">
        <w:rPr>
          <w:lang w:eastAsia="x-none"/>
        </w:rPr>
        <w:lastRenderedPageBreak/>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rsidR="00A553F1" w:rsidRPr="0073389C" w:rsidRDefault="00A553F1" w:rsidP="00771817">
      <w:pPr>
        <w:spacing w:before="120" w:after="120" w:line="288" w:lineRule="auto"/>
        <w:jc w:val="both"/>
        <w:rPr>
          <w:lang w:eastAsia="x-none"/>
        </w:rPr>
      </w:pPr>
    </w:p>
    <w:p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w:t>
      </w:r>
      <w:r w:rsidR="00BC769F">
        <w:t xml:space="preserve">alebo obstarávania </w:t>
      </w:r>
      <w:r w:rsidRPr="0073389C">
        <w:t xml:space="preserve">spolufinancovaného z EŠIF za účelom kontroly. Uvedená povinnosť sa vzťahuje aj na prípady, keď sa dodatok vzťahuje na časť výdavkov, ktoré nie sú oprávnenými výdavkami, avšak sú súčasťou zákazky, ktorá je spolufinancovaná z fondov EŠIF. </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rsidR="009D7F63" w:rsidRPr="0073389C" w:rsidRDefault="009D7F63" w:rsidP="009D7F63">
      <w:pPr>
        <w:spacing w:before="120" w:after="120" w:line="288" w:lineRule="auto"/>
        <w:jc w:val="both"/>
        <w:rPr>
          <w:b/>
          <w:i/>
          <w:color w:val="FF0000"/>
        </w:rPr>
      </w:pPr>
      <w:r w:rsidRPr="0073389C">
        <w:rPr>
          <w:b/>
          <w:i/>
          <w:color w:val="FF0000"/>
        </w:rPr>
        <w:lastRenderedPageBreak/>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09"/>
      </w:r>
      <w:r w:rsidR="004A1434" w:rsidRPr="004A1434">
        <w:rPr>
          <w:rFonts w:cs="Arial"/>
          <w:szCs w:val="19"/>
        </w:rPr>
        <w:t xml:space="preserve"> vo vzťahu k predmetnému typu kontroly VO</w:t>
      </w:r>
      <w:r w:rsidRPr="0073389C">
        <w:t xml:space="preserve">, najmä: </w:t>
      </w:r>
    </w:p>
    <w:p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minimálne 5 pracovných dní a maximálne 10 pracovných dní 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Pr="004A1434">
        <w:rPr>
          <w:rFonts w:cs="Arial"/>
          <w:szCs w:val="19"/>
        </w:rPr>
        <w:t xml:space="preserve">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w:t>
      </w:r>
      <w:r w:rsidRPr="0073389C">
        <w:lastRenderedPageBreak/>
        <w:t xml:space="preserve">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rsidR="009F4290" w:rsidRDefault="009F4290" w:rsidP="009D7F63">
      <w:pPr>
        <w:spacing w:before="120" w:after="120" w:line="288" w:lineRule="auto"/>
        <w:rPr>
          <w:b/>
        </w:rPr>
      </w:pPr>
    </w:p>
    <w:p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10"/>
      </w:r>
      <w:r w:rsidR="00963E0D">
        <w:rPr>
          <w:rFonts w:cs="Arial"/>
          <w:szCs w:val="19"/>
        </w:rPr>
        <w:t xml:space="preserve"> </w:t>
      </w:r>
      <w:r w:rsidR="00963E0D" w:rsidRPr="00963E0D">
        <w:rPr>
          <w:rFonts w:cs="Arial"/>
          <w:szCs w:val="19"/>
        </w:rPr>
        <w:t>vo vzťahu k predmetnému typu kontroly VO</w:t>
      </w:r>
      <w:r w:rsidRPr="0073389C">
        <w:t xml:space="preserve">, najmä: </w:t>
      </w:r>
    </w:p>
    <w:p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rsidR="00963E0D" w:rsidRPr="00963E0D" w:rsidRDefault="00963E0D" w:rsidP="00963E0D">
      <w:pPr>
        <w:spacing w:before="120" w:after="120" w:line="288" w:lineRule="auto"/>
        <w:jc w:val="both"/>
        <w:rPr>
          <w:rFonts w:cs="Arial"/>
          <w:szCs w:val="19"/>
        </w:rPr>
      </w:pPr>
      <w:r w:rsidRPr="00963E0D">
        <w:rPr>
          <w:rFonts w:cs="Arial"/>
          <w:szCs w:val="19"/>
        </w:rPr>
        <w:lastRenderedPageBreak/>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rsidR="00963E0D" w:rsidRDefault="00963E0D" w:rsidP="00963E0D">
      <w:pPr>
        <w:spacing w:before="120" w:after="120" w:line="288" w:lineRule="auto"/>
        <w:jc w:val="both"/>
        <w:rPr>
          <w:rFonts w:cs="Arial"/>
          <w:szCs w:val="19"/>
        </w:rPr>
      </w:pPr>
    </w:p>
    <w:p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p>
    <w:p w:rsidR="007D11DA" w:rsidRDefault="007D11DA" w:rsidP="007D11DA">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rsidR="00F84F81" w:rsidRPr="00F84F81" w:rsidRDefault="00F84F81" w:rsidP="00F84F81">
      <w:pPr>
        <w:tabs>
          <w:tab w:val="left" w:pos="1014"/>
        </w:tabs>
        <w:spacing w:before="120" w:after="120" w:line="288" w:lineRule="auto"/>
        <w:jc w:val="both"/>
      </w:pPr>
      <w:r w:rsidRPr="00F84F81">
        <w:t>Finančná kontrola čiastkových zákaziek zadávaných na základe rámcových dohôd  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výzvy na predkladanie ponúk do Vestníka ÚVO na zverejnenie.</w:t>
      </w:r>
    </w:p>
    <w:p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rsidR="00F84F81" w:rsidRPr="00F84F81" w:rsidRDefault="00F84F81" w:rsidP="00F84F81">
      <w:pPr>
        <w:numPr>
          <w:ilvl w:val="0"/>
          <w:numId w:val="102"/>
        </w:numPr>
        <w:tabs>
          <w:tab w:val="left" w:pos="1014"/>
        </w:tabs>
        <w:spacing w:before="120" w:after="120" w:line="288" w:lineRule="auto"/>
        <w:jc w:val="both"/>
      </w:pPr>
      <w:r w:rsidRPr="00F84F81">
        <w:t>druhú ex-ante kontrolu,</w:t>
      </w:r>
    </w:p>
    <w:p w:rsidR="00F84F81" w:rsidRPr="00F84F81" w:rsidRDefault="00F84F81" w:rsidP="00F84F81">
      <w:pPr>
        <w:numPr>
          <w:ilvl w:val="0"/>
          <w:numId w:val="102"/>
        </w:numPr>
        <w:tabs>
          <w:tab w:val="left" w:pos="1014"/>
        </w:tabs>
        <w:spacing w:before="120" w:after="120" w:line="288" w:lineRule="auto"/>
        <w:jc w:val="both"/>
      </w:pPr>
      <w:r w:rsidRPr="00F84F81">
        <w:t>následnú ex-post kontrolu alebo</w:t>
      </w:r>
    </w:p>
    <w:p w:rsidR="00F84F81" w:rsidRPr="00F84F81" w:rsidRDefault="00F84F81" w:rsidP="00F84F81">
      <w:pPr>
        <w:numPr>
          <w:ilvl w:val="0"/>
          <w:numId w:val="102"/>
        </w:numPr>
        <w:tabs>
          <w:tab w:val="left" w:pos="1014"/>
        </w:tabs>
        <w:spacing w:before="120" w:after="120" w:line="288" w:lineRule="auto"/>
        <w:jc w:val="both"/>
      </w:pPr>
      <w:r w:rsidRPr="00F84F81">
        <w:t>štandardnú ex-post kontrolu.</w:t>
      </w:r>
    </w:p>
    <w:p w:rsidR="007D11DA" w:rsidRPr="00C12A2D" w:rsidRDefault="007D11DA" w:rsidP="007D11DA">
      <w:pPr>
        <w:tabs>
          <w:tab w:val="left" w:pos="1014"/>
        </w:tabs>
        <w:spacing w:before="120" w:after="120" w:line="288" w:lineRule="auto"/>
        <w:jc w:val="both"/>
      </w:pPr>
      <w:r w:rsidRPr="00C12A2D">
        <w:t>Nižšie uvedené členenie rámcových dohôd sa posudzuje podľa finančného limitu vzťahujúceho sa podľa ZVO na osobu, ktorá predmetné VO uskutočnila.</w:t>
      </w:r>
    </w:p>
    <w:p w:rsidR="007D11DA" w:rsidRDefault="007D11DA" w:rsidP="007D11DA">
      <w:pPr>
        <w:tabs>
          <w:tab w:val="left" w:pos="1014"/>
        </w:tabs>
        <w:spacing w:before="120" w:after="120" w:line="288" w:lineRule="auto"/>
        <w:jc w:val="both"/>
      </w:pPr>
    </w:p>
    <w:p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rsidR="007D11DA" w:rsidRDefault="007D11DA" w:rsidP="007D11DA">
      <w:pPr>
        <w:tabs>
          <w:tab w:val="left" w:pos="1014"/>
        </w:tabs>
        <w:spacing w:before="120" w:after="120" w:line="288" w:lineRule="auto"/>
        <w:jc w:val="both"/>
      </w:pPr>
    </w:p>
    <w:p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lastRenderedPageBreak/>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rsidR="007D11DA" w:rsidRDefault="007D11DA" w:rsidP="007D11DA">
      <w:pPr>
        <w:tabs>
          <w:tab w:val="left" w:pos="1014"/>
        </w:tabs>
        <w:spacing w:before="120" w:after="120" w:line="288" w:lineRule="auto"/>
        <w:jc w:val="both"/>
      </w:pPr>
    </w:p>
    <w:p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rsidR="007D11DA" w:rsidRDefault="007D11DA" w:rsidP="007D11DA">
      <w:pPr>
        <w:tabs>
          <w:tab w:val="left" w:pos="1014"/>
        </w:tabs>
        <w:spacing w:before="120" w:after="120" w:line="288" w:lineRule="auto"/>
        <w:jc w:val="both"/>
      </w:pPr>
    </w:p>
    <w:p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rsidR="008F2958" w:rsidRDefault="008F2958" w:rsidP="007D11DA">
      <w:pPr>
        <w:tabs>
          <w:tab w:val="left" w:pos="1014"/>
        </w:tabs>
        <w:spacing w:before="120" w:after="120" w:line="288" w:lineRule="auto"/>
        <w:jc w:val="both"/>
      </w:pPr>
    </w:p>
    <w:p w:rsidR="007D11DA" w:rsidRPr="00697E52" w:rsidRDefault="007D11DA" w:rsidP="00DD30A9">
      <w:pPr>
        <w:pStyle w:val="Odsekzoznamu"/>
        <w:numPr>
          <w:ilvl w:val="0"/>
          <w:numId w:val="90"/>
        </w:numPr>
        <w:spacing w:after="120" w:line="288" w:lineRule="auto"/>
        <w:jc w:val="both"/>
        <w:rPr>
          <w:b/>
        </w:rPr>
      </w:pPr>
      <w:r w:rsidRPr="00697E52">
        <w:rPr>
          <w:b/>
        </w:rPr>
        <w:t>Uzavreté rámcové dohody</w:t>
      </w:r>
    </w:p>
    <w:p w:rsidR="006B360C" w:rsidRPr="00697E52" w:rsidRDefault="006B360C" w:rsidP="00DD30A9">
      <w:pPr>
        <w:pStyle w:val="Odsekzoznamu"/>
        <w:spacing w:after="120" w:line="288" w:lineRule="auto"/>
        <w:jc w:val="both"/>
        <w:rPr>
          <w:b/>
        </w:rPr>
      </w:pPr>
    </w:p>
    <w:p w:rsidR="007D11DA" w:rsidRPr="005E0D17" w:rsidRDefault="007D11DA" w:rsidP="009C17FB">
      <w:pPr>
        <w:pStyle w:val="Odsekzoznamu"/>
        <w:numPr>
          <w:ilvl w:val="0"/>
          <w:numId w:val="109"/>
        </w:numPr>
        <w:spacing w:after="120" w:line="288" w:lineRule="auto"/>
        <w:ind w:left="284"/>
        <w:jc w:val="both"/>
        <w:rPr>
          <w:b/>
        </w:rPr>
      </w:pPr>
      <w:r w:rsidRPr="005E0D17">
        <w:rPr>
          <w:b/>
        </w:rPr>
        <w:t xml:space="preserve">Čiastková zmluva, ktorej hodnota je rovnaká alebo vyššia ako finančný limit </w:t>
      </w:r>
      <w:r w:rsidR="008F2958" w:rsidRPr="005E0D17">
        <w:rPr>
          <w:b/>
        </w:rPr>
        <w:t>pre nadlimitnú zákazku  v závislosti od typu obstarávajúceho subjektu a predmetu zákazky</w:t>
      </w:r>
    </w:p>
    <w:p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8F2958">
        <w:t>(druhá ex-ante kontrola)</w:t>
      </w:r>
      <w:r>
        <w:t>aj po uzatvorení čiastkovej zmluvy (resp. zadaní a akceptácii objednávky) s úspešným uchádzačom</w:t>
      </w:r>
      <w:r w:rsidR="008F2958">
        <w:t xml:space="preserve"> (následná ex-post kontrola, resp. štandardná ex-post kontrola)</w:t>
      </w:r>
      <w:r>
        <w:t>.</w:t>
      </w:r>
    </w:p>
    <w:p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rsidR="007D11DA" w:rsidRDefault="007D11DA" w:rsidP="007D11DA">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rsidR="007D11DA" w:rsidRDefault="007D11DA" w:rsidP="00151D4D">
      <w:pPr>
        <w:pStyle w:val="Odsekzoznamu"/>
        <w:numPr>
          <w:ilvl w:val="0"/>
          <w:numId w:val="91"/>
        </w:numPr>
        <w:tabs>
          <w:tab w:val="left" w:pos="1014"/>
        </w:tabs>
        <w:spacing w:before="120" w:after="120" w:line="288" w:lineRule="auto"/>
        <w:jc w:val="both"/>
      </w:pPr>
      <w:r>
        <w:t xml:space="preserve">postup vedúci k uzatvoreniu čiastkových zmlúv na základe rámcovej dohody s jedným alebo s viacerými uchádzačmi. </w:t>
      </w:r>
    </w:p>
    <w:p w:rsidR="007D11DA" w:rsidRDefault="007D11DA" w:rsidP="007D11DA">
      <w:pPr>
        <w:tabs>
          <w:tab w:val="left" w:pos="1014"/>
        </w:tabs>
        <w:spacing w:before="120" w:after="120" w:line="288" w:lineRule="auto"/>
        <w:jc w:val="both"/>
      </w:pPr>
      <w:r>
        <w:t>Poskytovateľ vykoná kontrolu pred podpisom čiastkovej zmluvy v lehote 20 pracovných dní od doručenia dokumentácie prijímateľom</w:t>
      </w:r>
      <w:r w:rsidR="008F2958">
        <w:t>,</w:t>
      </w:r>
      <w:r w:rsidR="008F2958" w:rsidRPr="008F2958">
        <w:t xml:space="preserve"> resp. 15 pracovných dní od doručenia právoplatného rozhodnutia ÚVO</w:t>
      </w:r>
      <w:r>
        <w:t>.</w:t>
      </w:r>
    </w:p>
    <w:p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rsidR="007D11DA" w:rsidRDefault="007D11DA" w:rsidP="007D11DA">
      <w:pPr>
        <w:tabs>
          <w:tab w:val="left" w:pos="1014"/>
        </w:tabs>
        <w:spacing w:before="120" w:after="120" w:line="288" w:lineRule="auto"/>
        <w:jc w:val="both"/>
      </w:pPr>
      <w:r>
        <w:t>Kontrolu po podpise čiastkovej zmluvy vykoná Poskytovateľ v lehote 7 pracovných dní.</w:t>
      </w:r>
    </w:p>
    <w:p w:rsidR="006B360C" w:rsidRDefault="006B360C" w:rsidP="007D11DA">
      <w:pPr>
        <w:tabs>
          <w:tab w:val="left" w:pos="1014"/>
        </w:tabs>
        <w:spacing w:before="120" w:after="120" w:line="288" w:lineRule="auto"/>
        <w:jc w:val="both"/>
      </w:pPr>
    </w:p>
    <w:p w:rsidR="007D11DA" w:rsidRPr="005E0D17" w:rsidRDefault="007D11DA" w:rsidP="009C17FB">
      <w:pPr>
        <w:pStyle w:val="Odsekzoznamu"/>
        <w:numPr>
          <w:ilvl w:val="0"/>
          <w:numId w:val="109"/>
        </w:numPr>
        <w:spacing w:before="120" w:after="120" w:line="288" w:lineRule="auto"/>
        <w:ind w:left="426"/>
        <w:jc w:val="both"/>
        <w:rPr>
          <w:b/>
        </w:rPr>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r w:rsidRPr="005E0D17">
        <w:rPr>
          <w:b/>
        </w:rPr>
        <w:t xml:space="preserve"> </w:t>
      </w:r>
    </w:p>
    <w:p w:rsidR="007D11DA" w:rsidRDefault="007D11DA" w:rsidP="007D11DA">
      <w:pPr>
        <w:tabs>
          <w:tab w:val="left" w:pos="1014"/>
        </w:tabs>
        <w:spacing w:before="120" w:after="120" w:line="288" w:lineRule="auto"/>
        <w:jc w:val="both"/>
      </w:pPr>
      <w:r>
        <w:t>Poskytovateľ kontroluje postup zadávania čiastkových zákaziek z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rsidR="007D11DA" w:rsidRDefault="007D11DA" w:rsidP="007D11DA">
      <w:pPr>
        <w:tabs>
          <w:tab w:val="left" w:pos="1014"/>
        </w:tabs>
        <w:spacing w:before="120" w:after="120" w:line="288" w:lineRule="auto"/>
        <w:jc w:val="both"/>
      </w:pPr>
      <w:r>
        <w:lastRenderedPageBreak/>
        <w:t xml:space="preserve">Prijímateľ predkladá  Poskytovateľovi dokumentáciu zo zadávania čiastkovej zákazky na kontrolu v plnom rozsahu. </w:t>
      </w:r>
    </w:p>
    <w:p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rsidR="007D11DA" w:rsidRDefault="007D11DA" w:rsidP="00151D4D">
      <w:pPr>
        <w:pStyle w:val="Odsekzoznamu"/>
        <w:numPr>
          <w:ilvl w:val="0"/>
          <w:numId w:val="91"/>
        </w:numPr>
        <w:tabs>
          <w:tab w:val="left" w:pos="1014"/>
        </w:tabs>
        <w:spacing w:before="120" w:after="120" w:line="288" w:lineRule="auto"/>
        <w:jc w:val="both"/>
      </w:pPr>
      <w:r>
        <w:t>postup vedúci k uzatvoreniu čiastkových zmlúv na základe rámcovej dohody s jedným alebo s viacerými uchádzačmi.</w:t>
      </w:r>
    </w:p>
    <w:p w:rsidR="007D11DA" w:rsidRDefault="007D11DA" w:rsidP="007D11DA">
      <w:pPr>
        <w:tabs>
          <w:tab w:val="left" w:pos="1014"/>
        </w:tabs>
        <w:spacing w:before="120" w:after="120" w:line="288" w:lineRule="auto"/>
        <w:jc w:val="both"/>
      </w:pPr>
      <w:r>
        <w:t xml:space="preserve">Poskytovateľ vykoná túto kontrolu v lehote 20 pracovných dní od doručenia dokumentácie prijímateľom. </w:t>
      </w:r>
    </w:p>
    <w:p w:rsidR="007D11DA" w:rsidRPr="00697E52" w:rsidRDefault="007D11DA" w:rsidP="00151D4D">
      <w:pPr>
        <w:pStyle w:val="Odsekzoznamu"/>
        <w:numPr>
          <w:ilvl w:val="0"/>
          <w:numId w:val="90"/>
        </w:numPr>
        <w:tabs>
          <w:tab w:val="left" w:pos="1014"/>
        </w:tabs>
        <w:spacing w:before="120" w:after="120" w:line="288" w:lineRule="auto"/>
        <w:jc w:val="both"/>
        <w:rPr>
          <w:b/>
        </w:rPr>
      </w:pPr>
      <w:r w:rsidRPr="00697E52">
        <w:rPr>
          <w:b/>
        </w:rPr>
        <w:t xml:space="preserve">Otvorené rámcové dohody </w:t>
      </w:r>
    </w:p>
    <w:p w:rsidR="007D11DA" w:rsidRDefault="007D11DA" w:rsidP="007D11DA">
      <w:pPr>
        <w:tabs>
          <w:tab w:val="left" w:pos="1014"/>
        </w:tabs>
        <w:spacing w:before="120" w:after="120" w:line="288" w:lineRule="auto"/>
        <w:jc w:val="both"/>
      </w:pPr>
    </w:p>
    <w:p w:rsidR="007D11DA" w:rsidRDefault="007D11DA" w:rsidP="009C17FB">
      <w:pPr>
        <w:pStyle w:val="Odsekzoznamu"/>
        <w:numPr>
          <w:ilvl w:val="0"/>
          <w:numId w:val="110"/>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 resp. štandardná ex-post kontrola)</w:t>
      </w:r>
      <w:r>
        <w:t>.</w:t>
      </w:r>
    </w:p>
    <w:p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rsidR="007D11DA" w:rsidRDefault="007D11DA" w:rsidP="00151D4D">
      <w:pPr>
        <w:pStyle w:val="Odsekzoznamu"/>
        <w:numPr>
          <w:ilvl w:val="0"/>
          <w:numId w:val="91"/>
        </w:numPr>
        <w:tabs>
          <w:tab w:val="left" w:pos="1014"/>
        </w:tabs>
        <w:spacing w:line="288" w:lineRule="auto"/>
        <w:jc w:val="both"/>
      </w:pPr>
      <w:r>
        <w:t xml:space="preserve">čiastkové zmluvy (resp. objednávky) uzatvárané na základe rámcových dohôd s opätovným otváraním súťaže a </w:t>
      </w:r>
    </w:p>
    <w:p w:rsidR="007D11DA" w:rsidRDefault="007D11DA" w:rsidP="00151D4D">
      <w:pPr>
        <w:pStyle w:val="Odsekzoznamu"/>
        <w:numPr>
          <w:ilvl w:val="0"/>
          <w:numId w:val="91"/>
        </w:numPr>
        <w:tabs>
          <w:tab w:val="left" w:pos="1014"/>
        </w:tabs>
        <w:spacing w:line="288" w:lineRule="auto"/>
        <w:jc w:val="both"/>
      </w:pPr>
      <w:r>
        <w:t xml:space="preserve">postup vedúci k uzatvoreniu čiastkových zmlúv na základe rámcovej dohody. </w:t>
      </w:r>
    </w:p>
    <w:p w:rsidR="007D11DA" w:rsidRDefault="007D11DA" w:rsidP="007D11DA">
      <w:pPr>
        <w:tabs>
          <w:tab w:val="left" w:pos="1014"/>
        </w:tabs>
        <w:spacing w:before="120" w:after="120" w:line="288" w:lineRule="auto"/>
        <w:jc w:val="both"/>
      </w:pPr>
    </w:p>
    <w:p w:rsidR="007D11DA" w:rsidRDefault="007D11DA" w:rsidP="007D11DA">
      <w:pPr>
        <w:tabs>
          <w:tab w:val="left" w:pos="1014"/>
        </w:tabs>
        <w:spacing w:before="120" w:after="120" w:line="288" w:lineRule="auto"/>
        <w:jc w:val="both"/>
      </w:pPr>
      <w:r>
        <w:t>Poskytovateľ vykoná kontrolu pred podpisom čiastkovej zmluvy v lehote 20 pracovných dní od doručenia dokumentácie prijímateľom</w:t>
      </w:r>
      <w:r w:rsidR="00721741">
        <w:t xml:space="preserve">, </w:t>
      </w:r>
      <w:r w:rsidR="00721741" w:rsidRPr="00721741">
        <w:t>resp. 15 pracovných dní od doručenia právoplatného rozhodnutia ÚVO</w:t>
      </w:r>
      <w:r w:rsidR="00721741" w:rsidRPr="00721741" w:rsidDel="00525654">
        <w:t>.</w:t>
      </w:r>
    </w:p>
    <w:p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rsidR="007D11DA" w:rsidRDefault="007D11DA" w:rsidP="007D11DA">
      <w:pPr>
        <w:tabs>
          <w:tab w:val="left" w:pos="1014"/>
        </w:tabs>
        <w:spacing w:before="120" w:after="120" w:line="288" w:lineRule="auto"/>
        <w:jc w:val="both"/>
      </w:pPr>
      <w:r>
        <w:t xml:space="preserve">Kontrolu po podpise čiastkovej zmluvy vykoná Poskytovateľ v lehote 7 pracovných dní. </w:t>
      </w:r>
    </w:p>
    <w:p w:rsidR="007D11DA" w:rsidRDefault="007D11DA" w:rsidP="007D11DA">
      <w:pPr>
        <w:tabs>
          <w:tab w:val="left" w:pos="1014"/>
        </w:tabs>
        <w:spacing w:before="120" w:after="120" w:line="288" w:lineRule="auto"/>
        <w:jc w:val="both"/>
      </w:pPr>
    </w:p>
    <w:p w:rsidR="007D11DA" w:rsidRDefault="007D11DA" w:rsidP="009C17FB">
      <w:pPr>
        <w:pStyle w:val="Odsekzoznamu"/>
        <w:numPr>
          <w:ilvl w:val="0"/>
          <w:numId w:val="110"/>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rsidR="007D11DA" w:rsidRDefault="007D11DA" w:rsidP="007D11DA">
      <w:pPr>
        <w:tabs>
          <w:tab w:val="left" w:pos="1014"/>
        </w:tabs>
        <w:spacing w:before="120" w:after="120" w:line="288" w:lineRule="auto"/>
        <w:jc w:val="both"/>
      </w:pPr>
      <w:r>
        <w:t>Poskytovateľ vykoná túto kontrolu v lehote 20 pracovných dní od doručenia dokumentácie prijímateľom .</w:t>
      </w:r>
    </w:p>
    <w:p w:rsidR="007D11DA" w:rsidRDefault="007D11DA" w:rsidP="00963E0D">
      <w:pPr>
        <w:spacing w:before="120" w:after="120" w:line="288" w:lineRule="auto"/>
        <w:jc w:val="both"/>
        <w:rPr>
          <w:rFonts w:cs="Arial"/>
          <w:b/>
          <w:szCs w:val="19"/>
        </w:rPr>
      </w:pPr>
    </w:p>
    <w:p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ante posúdenia podľa § 168 ZVO.  </w:t>
      </w:r>
    </w:p>
    <w:p w:rsidR="00EF596F" w:rsidRPr="00EF596F" w:rsidRDefault="00EF596F" w:rsidP="00EF596F">
      <w:pPr>
        <w:spacing w:before="120" w:after="120" w:line="288" w:lineRule="auto"/>
        <w:jc w:val="both"/>
        <w:rPr>
          <w:rFonts w:cs="Arial"/>
          <w:szCs w:val="19"/>
        </w:rPr>
      </w:pPr>
      <w:r w:rsidRPr="00EF596F">
        <w:rPr>
          <w:rFonts w:cs="Arial"/>
          <w:szCs w:val="19"/>
        </w:rPr>
        <w:t xml:space="preserve">Prijímateľ je povinný poskytovateľovi predložiť na druhú ex-ante kontrolu dokumentáciu z centrálneho VO, ktoré je z pohľadu finančného limitu nadlimitnou zákazkou, ak je poskytovateľ rovnakou právnickou osobou ako COO, pričom prijímateľ postupuje primerane podľa pravidiel uvedených v bode 2.5.1 písm. b) tejto príručky.  </w:t>
      </w:r>
    </w:p>
    <w:p w:rsidR="00EF596F" w:rsidRPr="00EF596F" w:rsidRDefault="00EF596F" w:rsidP="00EF596F">
      <w:pPr>
        <w:spacing w:before="120" w:after="120" w:line="288" w:lineRule="auto"/>
        <w:jc w:val="both"/>
        <w:rPr>
          <w:rFonts w:cs="Arial"/>
          <w:szCs w:val="19"/>
        </w:rPr>
      </w:pPr>
      <w:r w:rsidRPr="00EF596F">
        <w:rPr>
          <w:rFonts w:cs="Arial"/>
          <w:szCs w:val="19"/>
        </w:rPr>
        <w:t xml:space="preserve">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ex-ante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rsidR="00EF596F" w:rsidRPr="00EF596F" w:rsidRDefault="00EF596F" w:rsidP="00EF596F">
      <w:pPr>
        <w:spacing w:before="120" w:after="120" w:line="288" w:lineRule="auto"/>
        <w:jc w:val="both"/>
        <w:rPr>
          <w:rFonts w:cs="Arial"/>
          <w:szCs w:val="19"/>
        </w:rPr>
      </w:pPr>
      <w:r w:rsidRPr="00EF596F">
        <w:rPr>
          <w:rFonts w:cs="Arial"/>
          <w:szCs w:val="19"/>
        </w:rPr>
        <w:t xml:space="preserve">Následnej ex-post kontrole podliehajú centrálne VO, v rámci ktorých bola riadne ukončená druhá ex-ante kontrola poskytovateľa, ktorý je rovnakou právnickou osobou ako COO. </w:t>
      </w:r>
    </w:p>
    <w:p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rsidR="00EF596F" w:rsidRDefault="00EF596F" w:rsidP="00963E0D">
      <w:pPr>
        <w:spacing w:before="120" w:after="120" w:line="288" w:lineRule="auto"/>
        <w:jc w:val="both"/>
        <w:rPr>
          <w:rFonts w:cs="Arial"/>
          <w:szCs w:val="19"/>
        </w:rPr>
      </w:pPr>
      <w:r w:rsidRPr="00EF596F">
        <w:rPr>
          <w:rFonts w:cs="Arial"/>
          <w:szCs w:val="19"/>
        </w:rPr>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rsidR="00963E0D" w:rsidRPr="00963E0D" w:rsidRDefault="00963E0D" w:rsidP="00963E0D">
      <w:pPr>
        <w:spacing w:before="120" w:after="120" w:line="288" w:lineRule="auto"/>
        <w:jc w:val="both"/>
        <w:rPr>
          <w:rFonts w:cs="Arial"/>
          <w:szCs w:val="19"/>
        </w:rPr>
      </w:pPr>
    </w:p>
    <w:p w:rsidR="00963E0D" w:rsidRPr="00963E0D" w:rsidRDefault="007D11DA" w:rsidP="00963E0D">
      <w:pPr>
        <w:spacing w:before="120" w:after="120" w:line="288" w:lineRule="auto"/>
        <w:jc w:val="both"/>
        <w:rPr>
          <w:rFonts w:cs="Arial"/>
          <w:b/>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p>
    <w:p w:rsidR="00525654" w:rsidRPr="00525654" w:rsidRDefault="00963E0D" w:rsidP="00525654">
      <w:pPr>
        <w:spacing w:before="120" w:after="120" w:line="288" w:lineRule="auto"/>
        <w:jc w:val="both"/>
        <w:rPr>
          <w:rFonts w:cs="Arial"/>
          <w:szCs w:val="19"/>
        </w:rPr>
      </w:pPr>
      <w:r w:rsidRPr="00963E0D">
        <w:rPr>
          <w:rFonts w:cs="Arial"/>
          <w:szCs w:val="19"/>
        </w:rPr>
        <w:t xml:space="preserve">Poskytovateľ </w:t>
      </w:r>
      <w:r w:rsidR="006B360C">
        <w:rPr>
          <w:rFonts w:cs="Arial"/>
          <w:szCs w:val="19"/>
        </w:rPr>
        <w:t xml:space="preserve">môže </w:t>
      </w:r>
      <w:r w:rsidRPr="00963E0D">
        <w:rPr>
          <w:rFonts w:cs="Arial"/>
          <w:szCs w:val="19"/>
        </w:rPr>
        <w:t>vykonáva</w:t>
      </w:r>
      <w:r w:rsidR="006B360C">
        <w:rPr>
          <w:rFonts w:cs="Arial"/>
          <w:szCs w:val="19"/>
        </w:rPr>
        <w:t>ť</w:t>
      </w:r>
      <w:r w:rsidRPr="00963E0D">
        <w:rPr>
          <w:rFonts w:cs="Arial"/>
          <w:szCs w:val="19"/>
        </w:rPr>
        <w:t xml:space="preserve"> kontrolu VO v rámci schvaľovacieho procesu ŽoNFP alebo hodnotenia NP v prípade, ak poskytovateľ uvedie v rámci výzvy alebo záväzných podmienok ako podmienku poskytnutia príspevku</w:t>
      </w:r>
      <w:r w:rsidR="00525654" w:rsidRPr="00525654">
        <w:rPr>
          <w:rFonts w:cs="Arial"/>
          <w:szCs w:val="19"/>
        </w:rPr>
        <w:t>, aby žiadateľ mal v čase predloženia ŽoNFP ukončené VO (vo fáze po podpise zmluvy s úspešným uchádzačom), alebo aby žiadateľ mal v čase predloženia ŽoNFP verejné obstarávanie vo fáze pred podpisom zmluvy s úspešným uchádzačom (po vyhodnotení ponúk a po ukončení všetkých revíznych postupov). V tomto prípade je súčasťou výzvy aj informácia, že v schvaľovacom procese ŽoNFP bude vykonaná aj kontrola VO. Pre tento typ kontroly sa primerane použijú ustanovenia kapitoly 2.5.6. písm. b) o druhej ex ante kontrole a kapitoly 2.5.6. písm. c) o štandardnej ex post kontrole. V prípade výkonu druhej ex ante kontroly v rámci schvaľovacieho procesu ŽoNFP alebo hodnotenia národného projektu sa následná ex post kontrola podľa kapitoly 2.5.6. písm. d) vykoná po podpise zmluvy o NFP.</w:t>
      </w:r>
    </w:p>
    <w:p w:rsidR="00963E0D" w:rsidRPr="00963E0D" w:rsidRDefault="00525654" w:rsidP="00525654">
      <w:pPr>
        <w:spacing w:before="120" w:after="120" w:line="288" w:lineRule="auto"/>
        <w:jc w:val="both"/>
        <w:rPr>
          <w:rFonts w:cs="Arial"/>
          <w:szCs w:val="19"/>
        </w:rPr>
      </w:pPr>
      <w:r w:rsidRPr="00525654">
        <w:rPr>
          <w:rFonts w:cs="Arial"/>
          <w:szCs w:val="19"/>
        </w:rPr>
        <w:lastRenderedPageBreak/>
        <w:t>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 správy z kontroly. Podmienkou na predloženie návrhu Zmluvy o NFP úspešnému žiadateľovi by bolo tiež predloženie údajov potrebných na vypracovanie návrhu zmluvy o NFP v lehote určenej riadiacim orgánom. Pre tento typ kontroly sa primerane použijú ustanovenia kapitoly 2.5.6. písm. b) o druhej ex ante kontrole a kapitoly 2.5.6. písm. c) o štandardnej ex post kontrole, ak ods. 2 neurčuje inak. V prípade výkonu druhej ex ante kontroly sa následná ex post kontrola podľa kapitoly 2.5.6. písm. d) vykoná po podpise Zmluvy o NFP.</w:t>
      </w:r>
      <w:r w:rsidR="00963E0D" w:rsidRPr="00963E0D">
        <w:rPr>
          <w:rFonts w:cs="Arial"/>
          <w:szCs w:val="19"/>
        </w:rPr>
        <w:t xml:space="preserve">. </w:t>
      </w:r>
    </w:p>
    <w:p w:rsidR="00963E0D" w:rsidRPr="00963E0D" w:rsidRDefault="00525654" w:rsidP="00963E0D">
      <w:pPr>
        <w:spacing w:before="120" w:after="120" w:line="288" w:lineRule="auto"/>
        <w:jc w:val="both"/>
        <w:rPr>
          <w:rFonts w:cs="Arial"/>
          <w:szCs w:val="19"/>
        </w:rPr>
      </w:pPr>
      <w:r w:rsidRPr="00525654">
        <w:rPr>
          <w:rFonts w:cs="Arial"/>
          <w:szCs w:val="19"/>
        </w:rPr>
        <w:t>V prípadoch uvedených v</w:t>
      </w:r>
      <w:r w:rsidR="008C41FE">
        <w:rPr>
          <w:rFonts w:cs="Arial"/>
          <w:szCs w:val="19"/>
        </w:rPr>
        <w:t xml:space="preserve"> </w:t>
      </w:r>
      <w:hyperlink w:anchor="kapitola_33727_ods_1" w:history="1">
        <w:r w:rsidR="008C41FE" w:rsidRPr="00525654">
          <w:rPr>
            <w:rStyle w:val="Hypertextovprepojenie"/>
            <w:rFonts w:cs="Arial"/>
            <w:szCs w:val="19"/>
          </w:rPr>
          <w:t>ods. 1 a ods. 2</w:t>
        </w:r>
      </w:hyperlink>
      <w:r w:rsidR="00963E0D" w:rsidRPr="00963E0D">
        <w:rPr>
          <w:rFonts w:cs="Arial"/>
          <w:szCs w:val="19"/>
        </w:rPr>
        <w:t xml:space="preserve"> poskytovateľ definuje podmienku poskytnutia príspevku výlučne na VO, ktorých hodnota v zmysle výsledku VO predstavuje minimálne 30 % z celkovej požadovanej hodnoty NFP. Pri VO, ktoré nebudú dosahovať túto hodnotu, nie je žiadateľ povinný mať </w:t>
      </w:r>
      <w:r w:rsidRPr="00525654">
        <w:rPr>
          <w:rFonts w:cs="Arial"/>
          <w:szCs w:val="19"/>
        </w:rPr>
        <w:t>ukončené VO alebo VO pred podpisom zmluvy s úspešným uchádzačom</w:t>
      </w:r>
      <w:r w:rsidR="00963E0D" w:rsidRPr="00963E0D">
        <w:rPr>
          <w:rFonts w:cs="Arial"/>
          <w:szCs w:val="19"/>
        </w:rPr>
        <w:t xml:space="preserve"> už v čase predkladania NP a pri týchto VO bude vykonaná kontrola až po podpise </w:t>
      </w:r>
      <w:r w:rsidR="006A58DC">
        <w:rPr>
          <w:rFonts w:cs="Arial"/>
          <w:szCs w:val="19"/>
        </w:rPr>
        <w:t>z</w:t>
      </w:r>
      <w:r w:rsidR="00963E0D"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00963E0D" w:rsidRPr="00963E0D">
        <w:rPr>
          <w:rFonts w:cs="Arial"/>
          <w:szCs w:val="19"/>
        </w:rPr>
        <w:t>kontroly VO.</w:t>
      </w:r>
    </w:p>
    <w:p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rsidR="00525654" w:rsidRPr="00525654" w:rsidRDefault="00525654" w:rsidP="00525654">
      <w:pPr>
        <w:spacing w:before="120" w:after="120" w:line="288" w:lineRule="auto"/>
        <w:jc w:val="both"/>
        <w:rPr>
          <w:rFonts w:cs="Arial"/>
          <w:szCs w:val="19"/>
        </w:rPr>
      </w:pPr>
      <w:r w:rsidRPr="00525654">
        <w:rPr>
          <w:rFonts w:cs="Arial"/>
          <w:szCs w:val="19"/>
        </w:rPr>
        <w:t xml:space="preserve">Žiadateľ predkladá v rámci konania o ŽoNFP verejné obstarávanie vo fáze po podpise zmluvy s úspešným uchádzačom </w:t>
      </w:r>
      <w:r w:rsidRPr="00525654">
        <w:rPr>
          <w:rFonts w:cs="Arial"/>
          <w:b/>
          <w:szCs w:val="19"/>
        </w:rPr>
        <w:t>po nadobudnutí  platnosti tejto zmluvy</w:t>
      </w:r>
      <w:r w:rsidRPr="00525654">
        <w:rPr>
          <w:rFonts w:cs="Arial"/>
          <w:szCs w:val="19"/>
        </w:rPr>
        <w:t>, vrátane všetkých dodatkov k tejto zmluve, resp. vo fáze pred podpisom zmluvy s úspešným uchádzačom po vyhodnotení ponúk a ukončení všetkých revíznych postupov, a to ako súčasť povinných príloh ŽoNFP.</w:t>
      </w:r>
    </w:p>
    <w:p w:rsidR="00525654" w:rsidRDefault="00525654" w:rsidP="00525654">
      <w:pPr>
        <w:spacing w:before="120" w:after="120" w:line="288" w:lineRule="auto"/>
        <w:jc w:val="both"/>
        <w:rPr>
          <w:rFonts w:cs="Arial"/>
          <w:szCs w:val="19"/>
        </w:rPr>
      </w:pPr>
      <w:r w:rsidRPr="00525654">
        <w:rPr>
          <w:rFonts w:cs="Arial"/>
          <w:szCs w:val="19"/>
        </w:rPr>
        <w:t>Overenie podmienky poskytnutia príspevku týkajúcej sa VO musí byť zabezpečené v lehote na ukončenie schvaľovacieho procesu ŽoNFP, ak je kontrola VO vykonaná v rámci schvaľovacieho procesu žiadosti o NFP. V prípade, že poskytovateľ požaduje od žiadateľa doplnenie alebo vysvetlenie k dokumentácii VO, lehotu na toto doplnenie alebo vysvetlenie určí poskytovateľ v súlade s lehotami určenými na doplnenie ostatných náležitostí ŽoNFP</w:t>
      </w:r>
    </w:p>
    <w:p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w:t>
      </w:r>
      <w:r w:rsidR="00525654">
        <w:rPr>
          <w:rFonts w:cs="Arial"/>
          <w:szCs w:val="19"/>
        </w:rPr>
        <w:t xml:space="preserve">, </w:t>
      </w:r>
      <w:r w:rsidR="00525654" w:rsidRPr="00525654">
        <w:rPr>
          <w:rFonts w:cs="Arial"/>
          <w:szCs w:val="19"/>
        </w:rPr>
        <w:t>resp. NP, ak je kontrola VO vykonaná v rámci schvaľovacieho procesu žiadosti o NFP</w:t>
      </w:r>
      <w:r w:rsidRPr="00963E0D">
        <w:rPr>
          <w:rFonts w:cs="Arial"/>
          <w:szCs w:val="19"/>
        </w:rPr>
        <w:t>. Výstupom kontroly VO nie je v tomto prípade správa z kontroly, ale rozhodnutie o schválení alebo neschválení ŽoNFP</w:t>
      </w:r>
      <w:r w:rsidR="00525654">
        <w:rPr>
          <w:rFonts w:cs="Arial"/>
          <w:szCs w:val="19"/>
        </w:rPr>
        <w:t xml:space="preserve">, </w:t>
      </w:r>
      <w:r w:rsidR="00525654" w:rsidRPr="00525654">
        <w:rPr>
          <w:rFonts w:cs="Arial"/>
          <w:szCs w:val="19"/>
        </w:rPr>
        <w:t>resp. NP. V prípade uplatnenia postupu podľa ods. 2 je výstupom z kontroly VO návrh správy z kontroly VO/správa z kontroly VO.</w:t>
      </w:r>
      <w:r w:rsidRPr="00963E0D">
        <w:rPr>
          <w:rFonts w:cs="Arial"/>
          <w:szCs w:val="19"/>
        </w:rPr>
        <w:t>. Poskytovateľ nie je povinný opätovne vykonávať kontrolu VO po podpise zmluvy o NFP.</w:t>
      </w:r>
    </w:p>
    <w:p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rsidR="00FB16C6" w:rsidRPr="00FB16C6" w:rsidRDefault="00525654" w:rsidP="00FB16C6">
      <w:pPr>
        <w:spacing w:before="120" w:after="120" w:line="288" w:lineRule="auto"/>
        <w:jc w:val="both"/>
        <w:rPr>
          <w:rFonts w:cs="Arial"/>
          <w:szCs w:val="19"/>
        </w:rPr>
      </w:pPr>
      <w:r w:rsidRPr="00525654">
        <w:rPr>
          <w:rFonts w:cs="Arial"/>
          <w:szCs w:val="19"/>
        </w:rPr>
        <w: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t>
      </w:r>
      <w:r w:rsidR="00FB16C6" w:rsidRPr="00FB16C6">
        <w:rPr>
          <w:rFonts w:cs="Arial"/>
          <w:szCs w:val="19"/>
        </w:rPr>
        <w:t xml:space="preserve"> poskytovateľ aj v prípade, že nedostatky vo verejnom obstarávaní, ktoré mali </w:t>
      </w:r>
      <w:r w:rsidR="00FB16C6" w:rsidRPr="00FB16C6">
        <w:rPr>
          <w:rFonts w:cs="Arial"/>
          <w:szCs w:val="19"/>
        </w:rPr>
        <w:lastRenderedPageBreak/>
        <w:t>alebo mohli mať vplyv na výsledok verejného obstarávania identifikoval ÚVO v rozhodnutí podľa § 175 ods. 4 ZVO alebo boli identifikované v rozhodnutí Rady ÚVO.</w:t>
      </w:r>
      <w:r>
        <w:rPr>
          <w:rFonts w:cs="Arial"/>
          <w:szCs w:val="19"/>
        </w:rPr>
        <w:t xml:space="preserve"> </w:t>
      </w:r>
      <w:r w:rsidRPr="00525654">
        <w:rPr>
          <w:rFonts w:cs="Arial"/>
          <w:szCs w:val="19"/>
        </w:rPr>
        <w:t>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p>
    <w:p w:rsidR="00FB16C6" w:rsidRPr="00963E0D" w:rsidRDefault="00FB16C6" w:rsidP="00963E0D">
      <w:pPr>
        <w:spacing w:before="120" w:after="120" w:line="288" w:lineRule="auto"/>
        <w:jc w:val="both"/>
        <w:rPr>
          <w:rFonts w:cs="Arial"/>
          <w:szCs w:val="19"/>
        </w:rPr>
      </w:pPr>
    </w:p>
    <w:p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4" w:history="1">
        <w:r w:rsidR="005C056B" w:rsidRPr="00BC7715">
          <w:rPr>
            <w:rStyle w:val="Hypertextovprepojenie"/>
            <w:rFonts w:cs="Arial"/>
            <w:szCs w:val="19"/>
          </w:rPr>
          <w:t>http://www.minv.sk/?usmernenia-riadiaceho-organu</w:t>
        </w:r>
      </w:hyperlink>
      <w:r w:rsidR="00DF5D23" w:rsidRPr="006162A9">
        <w:rPr>
          <w:rStyle w:val="Hypertextovprepojenie"/>
          <w:rFonts w:cs="Arial"/>
          <w:color w:val="auto"/>
          <w:szCs w:val="19"/>
          <w:u w:val="none"/>
        </w:rPr>
        <w:t>, resp.</w:t>
      </w:r>
      <w:r w:rsidR="005B7659" w:rsidRPr="006162A9">
        <w:rPr>
          <w:rStyle w:val="Hypertextovprepojenie"/>
          <w:rFonts w:cs="Arial"/>
          <w:color w:val="auto"/>
          <w:szCs w:val="19"/>
        </w:rPr>
        <w:t xml:space="preserve"> </w:t>
      </w:r>
      <w:r w:rsidR="005B7659" w:rsidRPr="005B7659">
        <w:rPr>
          <w:rStyle w:val="Hypertextovprepojenie"/>
          <w:rFonts w:cs="Arial"/>
          <w:szCs w:val="19"/>
        </w:rPr>
        <w:t>http://www.reformuj.sk/dokument/usmernenia-riadiaceho-organu/</w:t>
      </w:r>
      <w:r>
        <w:rPr>
          <w:rFonts w:cs="Arial"/>
          <w:szCs w:val="19"/>
        </w:rPr>
        <w:t>.</w:t>
      </w:r>
    </w:p>
    <w:p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ŽoP,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rsidR="00963E0D" w:rsidRPr="0073389C" w:rsidRDefault="00963E0D" w:rsidP="009D7F63">
      <w:pPr>
        <w:spacing w:before="120" w:after="120" w:line="288" w:lineRule="auto"/>
        <w:jc w:val="both"/>
        <w:rPr>
          <w:rFonts w:cs="Arial"/>
          <w:szCs w:val="19"/>
        </w:rPr>
      </w:pPr>
    </w:p>
    <w:p w:rsidR="009D7F63" w:rsidRPr="0073389C" w:rsidRDefault="009D7F63" w:rsidP="009D7F63">
      <w:pPr>
        <w:pStyle w:val="Nadpis3"/>
        <w:ind w:left="567" w:firstLine="0"/>
        <w:rPr>
          <w:lang w:val="sk-SK"/>
        </w:rPr>
      </w:pPr>
      <w:bookmarkStart w:id="175" w:name="_Toc440372884"/>
      <w:bookmarkStart w:id="176" w:name="_Toc440636395"/>
      <w:r w:rsidRPr="0073389C">
        <w:rPr>
          <w:lang w:val="sk-SK"/>
        </w:rPr>
        <w:t>Finančné opravy</w:t>
      </w:r>
      <w:bookmarkEnd w:id="175"/>
      <w:bookmarkEnd w:id="176"/>
    </w:p>
    <w:p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rsidR="006B360C" w:rsidRDefault="006B360C" w:rsidP="00566C38">
      <w:pPr>
        <w:spacing w:before="120" w:after="120" w:line="288" w:lineRule="auto"/>
        <w:jc w:val="both"/>
        <w:rPr>
          <w:rFonts w:cs="Arial"/>
          <w:szCs w:val="19"/>
        </w:rPr>
      </w:pPr>
      <w:r w:rsidRPr="006B360C">
        <w:rPr>
          <w:rFonts w:cs="Arial"/>
          <w:szCs w:val="19"/>
        </w:rPr>
        <w:t>Určenie finančných opráv sa riadi pravidlami, ktoré sú platné v čase vypracovania návrhu správy z kontroly.</w:t>
      </w:r>
    </w:p>
    <w:p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2 MP CKO č. 5, verzia 3. </w:t>
      </w:r>
    </w:p>
    <w:p w:rsidR="00064DDF" w:rsidRDefault="00566C38" w:rsidP="00064DDF">
      <w:pPr>
        <w:spacing w:before="120" w:after="120" w:line="288" w:lineRule="auto"/>
        <w:jc w:val="both"/>
        <w:rPr>
          <w:rFonts w:cs="Arial"/>
          <w:szCs w:val="19"/>
        </w:rPr>
      </w:pPr>
      <w:r w:rsidRPr="00566C38">
        <w:rPr>
          <w:rFonts w:cs="Arial"/>
          <w:szCs w:val="19"/>
        </w:rPr>
        <w:t>Poskytovateľ je oprávnený aplikovať 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rsidR="00064DDF"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štandardná ex-post kontrola,</w:t>
      </w:r>
    </w:p>
    <w:p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následná ex-post kontrola,</w:t>
      </w:r>
    </w:p>
    <w:p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zákaziek podľa § 117 ZVO,</w:t>
      </w:r>
    </w:p>
    <w:p w:rsidR="00064DDF" w:rsidRDefault="00064DDF" w:rsidP="00151D4D">
      <w:pPr>
        <w:pStyle w:val="Odsekzoznamu"/>
        <w:numPr>
          <w:ilvl w:val="0"/>
          <w:numId w:val="103"/>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rsidR="00EC5388"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dodatkov po podpise.</w:t>
      </w:r>
    </w:p>
    <w:p w:rsidR="00EC5388" w:rsidRPr="00AE218A" w:rsidRDefault="00EC5388" w:rsidP="00EC5388">
      <w:pPr>
        <w:spacing w:before="120" w:after="120" w:line="288" w:lineRule="auto"/>
        <w:jc w:val="both"/>
        <w:rPr>
          <w:rFonts w:cs="Arial"/>
          <w:szCs w:val="19"/>
        </w:rPr>
      </w:pPr>
      <w:r w:rsidRPr="00AE218A">
        <w:rPr>
          <w:rFonts w:cs="Arial"/>
          <w:szCs w:val="19"/>
        </w:rPr>
        <w:lastRenderedPageBreak/>
        <w:t>Finančné opravy sa s ohľadom na moment identifikovania nedostatku verejného obstarávania delia na:</w:t>
      </w:r>
    </w:p>
    <w:p w:rsidR="00EC5388" w:rsidRP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ex-ante;</w:t>
      </w:r>
    </w:p>
    <w:p w:rsid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ex-post.</w:t>
      </w:r>
    </w:p>
    <w:p w:rsidR="00EC5388" w:rsidRPr="00EC5388" w:rsidRDefault="00EC5388" w:rsidP="00EC5388">
      <w:pPr>
        <w:pStyle w:val="Odsekzoznamu"/>
        <w:spacing w:before="120" w:after="120" w:line="288" w:lineRule="auto"/>
        <w:jc w:val="both"/>
        <w:rPr>
          <w:rFonts w:cs="Arial"/>
          <w:szCs w:val="19"/>
        </w:rPr>
      </w:pPr>
    </w:p>
    <w:p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 kapitole 4 v bode 1 písm. a) až d) Metodického pokynu CKO č. 5 k určovaniu finančných opráv, ktoré má  uplatňovať pri nedodržaní pravidiel a postupov verejného obstarávania, pokiaľ sa dané zistenia týkajú zákazky podľa § 117 ZVO. Aj v týchto prípadoch však poskytovateľ vyžaduje od prijímateľa súhlas s navrhovanou ex-ante finančnou opravou.</w:t>
      </w:r>
    </w:p>
    <w:p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rsidR="00F90A44" w:rsidRDefault="00F90A44" w:rsidP="00F90A44">
      <w:pPr>
        <w:autoSpaceDE w:val="0"/>
        <w:autoSpaceDN w:val="0"/>
        <w:spacing w:before="120"/>
        <w:ind w:left="714" w:hanging="357"/>
        <w:jc w:val="both"/>
        <w:rPr>
          <w:rFonts w:cs="Arial"/>
          <w:szCs w:val="16"/>
        </w:rPr>
      </w:pPr>
      <w:r>
        <w:rPr>
          <w:rFonts w:cs="Arial"/>
          <w:szCs w:val="19"/>
        </w:rPr>
        <w:t xml:space="preserve">7.  </w:t>
      </w:r>
      <w:r w:rsidRPr="0086446D">
        <w:rPr>
          <w:rFonts w:cs="Arial"/>
          <w:szCs w:val="16"/>
        </w:rPr>
        <w:t>V prípade ex-ante finančnej opravy je prijímateľ povinný pri predkladaní žiadosti o platbu postupovať</w:t>
      </w:r>
      <w:r>
        <w:rPr>
          <w:rFonts w:cs="Arial"/>
          <w:szCs w:val="16"/>
        </w:rPr>
        <w:t xml:space="preserve">         nasledovne: </w:t>
      </w:r>
      <w:r w:rsidRPr="0086446D">
        <w:rPr>
          <w:rFonts w:cs="Arial"/>
          <w:szCs w:val="16"/>
        </w:rPr>
        <w:t xml:space="preserve"> </w:t>
      </w:r>
      <w:r>
        <w:rPr>
          <w:rFonts w:cs="Arial"/>
          <w:szCs w:val="16"/>
        </w:rPr>
        <w:t xml:space="preserve">     </w:t>
      </w:r>
    </w:p>
    <w:p w:rsidR="00F90A44" w:rsidRPr="0086446D" w:rsidRDefault="00F90A44" w:rsidP="00F90A44">
      <w:pPr>
        <w:autoSpaceDE w:val="0"/>
        <w:autoSpaceDN w:val="0"/>
        <w:spacing w:before="120"/>
        <w:ind w:left="360"/>
        <w:jc w:val="both"/>
        <w:rPr>
          <w:rFonts w:cs="Arial"/>
          <w:szCs w:val="16"/>
        </w:rPr>
      </w:pPr>
      <w:r>
        <w:rPr>
          <w:rFonts w:cs="Arial"/>
          <w:szCs w:val="16"/>
        </w:rPr>
        <w:t xml:space="preserve">   </w:t>
      </w:r>
    </w:p>
    <w:p w:rsidR="00F90A44" w:rsidRPr="0086446D" w:rsidRDefault="00F90A44" w:rsidP="009C17FB">
      <w:pPr>
        <w:pStyle w:val="Odsekzoznamu"/>
        <w:numPr>
          <w:ilvl w:val="0"/>
          <w:numId w:val="112"/>
        </w:numPr>
        <w:contextualSpacing w:val="0"/>
        <w:jc w:val="both"/>
        <w:rPr>
          <w:rFonts w:cs="Arial"/>
          <w:szCs w:val="16"/>
        </w:rPr>
      </w:pPr>
      <w:r w:rsidRPr="0086446D">
        <w:rPr>
          <w:rFonts w:cs="Arial"/>
          <w:szCs w:val="16"/>
        </w:rPr>
        <w:t>nepotvrdená ex-ante finančná oprava (neuzatvorený dodatok k zmluve o poskytnutí nenávratného finančného príspevku) – prijímateľ predkladá žiadosť o platbu zahŕňajúcu všetky výdavky vrátane výdavkov za nepotvrdenú ex-ante finančnú opravu a RO zníži oprávnenú sumu v predloženej žiadosti o platbu;</w:t>
      </w:r>
    </w:p>
    <w:p w:rsidR="00F90A44" w:rsidRPr="00054418" w:rsidRDefault="00F90A44" w:rsidP="009C17FB">
      <w:pPr>
        <w:pStyle w:val="Odsekzoznamu"/>
        <w:numPr>
          <w:ilvl w:val="0"/>
          <w:numId w:val="112"/>
        </w:numPr>
        <w:autoSpaceDE w:val="0"/>
        <w:autoSpaceDN w:val="0"/>
        <w:adjustRightInd w:val="0"/>
        <w:spacing w:before="120"/>
        <w:jc w:val="both"/>
        <w:rPr>
          <w:rFonts w:cs="Arial"/>
          <w:szCs w:val="16"/>
        </w:rPr>
      </w:pPr>
      <w:r w:rsidRPr="0086446D">
        <w:rPr>
          <w:rFonts w:cs="Arial"/>
          <w:szCs w:val="16"/>
        </w:rPr>
        <w:lastRenderedPageBreak/>
        <w:t>potvrdená ex-ante finančná oprava (uzatvorený dodatok k zmluve o poskytnutí nenávratného finančného príspevku) – prijímateľ predkladá žiadosť o platbu zahŕňajúcu všetky výdavky, avšak nárokuje si sumu zníženú o potvrdenú ex-ante finančnú opravu.</w:t>
      </w:r>
    </w:p>
    <w:p w:rsidR="00F90A44" w:rsidRPr="00AE218A" w:rsidRDefault="00F90A44" w:rsidP="00F90A44">
      <w:pPr>
        <w:spacing w:before="120" w:after="120" w:line="288" w:lineRule="auto"/>
        <w:ind w:left="567" w:hanging="283"/>
        <w:jc w:val="both"/>
        <w:rPr>
          <w:rFonts w:cs="Arial"/>
          <w:szCs w:val="19"/>
        </w:rPr>
      </w:pPr>
    </w:p>
    <w:p w:rsidR="00F90A44" w:rsidRDefault="00F90A44" w:rsidP="00F90A44"/>
    <w:p w:rsidR="00EC5388" w:rsidRDefault="00EC5388" w:rsidP="00EC5388">
      <w:pPr>
        <w:spacing w:before="120" w:after="120" w:line="288" w:lineRule="auto"/>
        <w:jc w:val="both"/>
        <w:rPr>
          <w:rFonts w:cs="Arial"/>
          <w:b/>
          <w:szCs w:val="19"/>
        </w:rPr>
      </w:pPr>
    </w:p>
    <w:p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(napr. na základe výsledkov kontroly na mieste, vládneho auditu, auditu EK a pod.), poskytovateľ postupuje v zmysle § 41 </w:t>
      </w:r>
      <w:r w:rsidR="00120FED" w:rsidRPr="00120FED">
        <w:t xml:space="preserve">alebo § 41a </w:t>
      </w:r>
      <w:r w:rsidRPr="0073389C">
        <w:t>zákona o príspevku z</w:t>
      </w:r>
      <w:r w:rsidR="00BE69D2">
        <w:t> </w:t>
      </w:r>
      <w:r w:rsidRPr="0073389C">
        <w:t>EŠIF</w:t>
      </w:r>
      <w:r w:rsidR="00BE69D2">
        <w:rPr>
          <w:rFonts w:cs="Arial"/>
          <w:szCs w:val="19"/>
        </w:rPr>
        <w:t xml:space="preserve">, </w:t>
      </w:r>
      <w:r w:rsidR="00BE69D2" w:rsidRPr="00BE69D2">
        <w:t>a to so zohľadnením prechodných ustanovení k úpravám účinným od 1. 6. 2017 v § 52 zákona o príspevku z EŠIF (t.j.  postup uvedený v tejto časti bude aplikovaný za podmienok, že poskytovateľ (alebo iný oprávnený orgán) zistí porušenie pravidiel a postupov verejného obstarávania po 31. 5. 2017, pri ktorom bolo oznámenie o vyhlásení verejného obstarávania, oznámenie použité ako výzva na súťaž alebo výzva na predkladanie ponúk odoslaná na uverejnenie po 17. 4. 2016, a porušenie malo alebo mohlo mať vplyv na výsledok verejného obstarávania, inak sa aplikuje postup podľa § 41 zákona o príspevku z EŠIF v znení účinnom do 31. 5. 2017).</w:t>
      </w:r>
    </w:p>
    <w:p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rsidR="00EC5388" w:rsidRDefault="00EC5388" w:rsidP="009D7F63">
      <w:pPr>
        <w:spacing w:before="120" w:after="120" w:line="288" w:lineRule="auto"/>
        <w:jc w:val="both"/>
        <w:rPr>
          <w:rFonts w:cs="Arial"/>
          <w:szCs w:val="19"/>
        </w:rPr>
      </w:pPr>
    </w:p>
    <w:p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Ak </w:t>
      </w:r>
      <w:r w:rsidR="00EC5388" w:rsidRPr="0073389C">
        <w:rPr>
          <w:rFonts w:cs="Arial"/>
          <w:szCs w:val="19"/>
        </w:rPr>
        <w:t xml:space="preserve">poskytovateľ </w:t>
      </w:r>
      <w:r w:rsidR="00EC5388" w:rsidRPr="00661D53">
        <w:rPr>
          <w:rFonts w:cs="Arial"/>
          <w:b/>
          <w:szCs w:val="19"/>
        </w:rPr>
        <w:t>nedisponuje</w:t>
      </w:r>
      <w:r w:rsidR="00EC5388" w:rsidRPr="0073389C">
        <w:rPr>
          <w:rFonts w:cs="Arial"/>
          <w:szCs w:val="19"/>
        </w:rPr>
        <w:t xml:space="preserve"> v danej veci závermi z kontroly ÚVO, </w:t>
      </w:r>
      <w:r w:rsidR="00EC5388" w:rsidRPr="00017289">
        <w:rPr>
          <w:rFonts w:cs="Arial"/>
          <w:szCs w:val="19"/>
        </w:rPr>
        <w:t xml:space="preserve">vykoná opätovnú </w:t>
      </w:r>
      <w:r w:rsidR="00E911B7">
        <w:rPr>
          <w:rFonts w:cs="Arial"/>
          <w:szCs w:val="19"/>
        </w:rPr>
        <w:t xml:space="preserve">finančnú </w:t>
      </w:r>
      <w:r w:rsidR="00EC5388" w:rsidRPr="00017289">
        <w:rPr>
          <w:rFonts w:cs="Arial"/>
          <w:szCs w:val="19"/>
        </w:rPr>
        <w:t>kontrolu VO</w:t>
      </w:r>
      <w:r w:rsidR="00EC5388">
        <w:rPr>
          <w:rFonts w:cs="Arial"/>
          <w:szCs w:val="19"/>
        </w:rPr>
        <w:t xml:space="preserve"> a postupuje nasledovne:</w:t>
      </w:r>
    </w:p>
    <w:p w:rsidR="009D7F63" w:rsidRPr="0073389C" w:rsidRDefault="009D7F63" w:rsidP="00151D4D">
      <w:pPr>
        <w:pStyle w:val="Odsekzoznamu"/>
        <w:numPr>
          <w:ilvl w:val="0"/>
          <w:numId w:val="42"/>
        </w:numPr>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kontrolu VO</w:t>
      </w:r>
      <w:r w:rsidR="00120FED" w:rsidRPr="001F7F84">
        <w:rPr>
          <w:rFonts w:cs="Arial"/>
          <w:szCs w:val="19"/>
        </w:rPr>
        <w:t xml:space="preserve"> </w:t>
      </w:r>
      <w:r w:rsidR="00120FED" w:rsidRPr="00120FED">
        <w:t>ako kontrolu na mieste podľa § 9 zákona o finančnej kontrole</w:t>
      </w:r>
      <w:r w:rsidRPr="0073389C">
        <w:t xml:space="preserve">. </w:t>
      </w:r>
    </w:p>
    <w:p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111"/>
      </w:r>
      <w:r w:rsidRPr="0073389C">
        <w:t xml:space="preserve"> vrátenie poskytnutého príspevku resp. jeho časti.</w:t>
      </w:r>
    </w:p>
    <w:p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w:t>
      </w:r>
      <w:r w:rsidR="00120FED" w:rsidRPr="00120FED">
        <w:rPr>
          <w:rFonts w:cs="Arial"/>
          <w:szCs w:val="19"/>
          <w:lang w:val="sk-SK"/>
        </w:rPr>
        <w:t xml:space="preserve">alebo § 41a </w:t>
      </w:r>
      <w:r w:rsidRPr="0073389C">
        <w:rPr>
          <w:rFonts w:cs="Arial"/>
          <w:szCs w:val="19"/>
          <w:lang w:val="sk-SK"/>
        </w:rPr>
        <w:t xml:space="preserve">zákona o príspevku z EŠIF. </w:t>
      </w:r>
    </w:p>
    <w:p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rsidR="00120FED" w:rsidRDefault="009D7F63" w:rsidP="00151D4D">
      <w:pPr>
        <w:pStyle w:val="Odsekzoznamu"/>
        <w:numPr>
          <w:ilvl w:val="0"/>
          <w:numId w:val="104"/>
        </w:numPr>
        <w:spacing w:before="120" w:after="120" w:line="288" w:lineRule="auto"/>
        <w:ind w:left="1276"/>
        <w:contextualSpacing w:val="0"/>
        <w:jc w:val="both"/>
      </w:pPr>
      <w:r w:rsidRPr="0073389C">
        <w:lastRenderedPageBreak/>
        <w:t xml:space="preserve"> § 41 ods. 2 zákona o príspevku z EŠIF podá podnet na vykonanie kontroly VO na ÚVO (v prípade, ak predmetné VO nebolo doposiaľ predmetom kontroly ÚVO)</w:t>
      </w:r>
      <w:r w:rsidR="00120FED">
        <w:t>. Poskytovateľ postupuje podľa bodov 5-7 nižšie, alebo</w:t>
      </w:r>
    </w:p>
    <w:p w:rsidR="009D7F63" w:rsidRPr="0073389C" w:rsidRDefault="00120FED" w:rsidP="00151D4D">
      <w:pPr>
        <w:pStyle w:val="Odsekzoznamu"/>
        <w:numPr>
          <w:ilvl w:val="0"/>
          <w:numId w:val="104"/>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w:t>
      </w:r>
      <w:r w:rsidR="00120FED">
        <w:t>5</w:t>
      </w:r>
      <w:r w:rsidR="00120FED" w:rsidRPr="0073389C">
        <w:t xml:space="preserve"> </w:t>
      </w:r>
      <w:r w:rsidRPr="0073389C">
        <w:t xml:space="preserve">zákona o príspevku z EŠIF, to znamená, že rozhodne o vrátení sumy stanovenej v predchádzajúcej výzve na úhradu. </w:t>
      </w:r>
    </w:p>
    <w:p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Ak poskytovateľ už </w:t>
      </w:r>
      <w:r w:rsidR="005D0624" w:rsidRPr="004B129C">
        <w:rPr>
          <w:rFonts w:cs="Arial"/>
          <w:b/>
          <w:szCs w:val="19"/>
        </w:rPr>
        <w:t>disponuje</w:t>
      </w:r>
      <w:r w:rsidR="005D0624" w:rsidRPr="004B129C">
        <w:rPr>
          <w:rFonts w:cs="Arial"/>
          <w:szCs w:val="19"/>
        </w:rPr>
        <w:t xml:space="preserve"> v danej veci závermi z kontroly ÚVO , vykoná opätovnú </w:t>
      </w:r>
      <w:r w:rsidR="00E911B7">
        <w:rPr>
          <w:rFonts w:cs="Arial"/>
          <w:szCs w:val="19"/>
        </w:rPr>
        <w:t>finančnú</w:t>
      </w:r>
      <w:r w:rsidR="005D0624" w:rsidRPr="004B129C">
        <w:rPr>
          <w:rFonts w:cs="Arial"/>
          <w:szCs w:val="19"/>
        </w:rPr>
        <w:t xml:space="preserve"> kontrolu VO a postupuje nasledovne:</w:t>
      </w:r>
    </w:p>
    <w:p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w:t>
      </w:r>
      <w:r w:rsidR="00120FED">
        <w:rPr>
          <w:rFonts w:cs="Arial"/>
          <w:szCs w:val="19"/>
        </w:rPr>
        <w:t xml:space="preserve"> </w:t>
      </w:r>
      <w:r w:rsidRPr="004B129C">
        <w:rPr>
          <w:rFonts w:cs="Arial"/>
          <w:szCs w:val="19"/>
        </w:rPr>
        <w:t xml:space="preserve">§ 41 ods. 5 zákona o príspevku z EŠIF rozhodne v správnom konaní o vrátení sumy stanovenej v predchádzajúcej výzve na úhradu. </w:t>
      </w:r>
    </w:p>
    <w:p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rsidR="009D7F63" w:rsidRPr="0073389C" w:rsidRDefault="005D0624" w:rsidP="00267484">
      <w:pPr>
        <w:tabs>
          <w:tab w:val="left" w:pos="1014"/>
        </w:tabs>
        <w:spacing w:before="120" w:after="120" w:line="288" w:lineRule="auto"/>
        <w:ind w:left="567" w:hanging="283"/>
        <w:jc w:val="both"/>
      </w:pPr>
      <w:r w:rsidRPr="004B129C">
        <w:rPr>
          <w:rFonts w:cs="Arial"/>
          <w:szCs w:val="19"/>
        </w:rPr>
        <w:lastRenderedPageBreak/>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rsidR="009D7F63" w:rsidRPr="0073389C" w:rsidRDefault="009D7F63" w:rsidP="009D7F63">
      <w:pPr>
        <w:pStyle w:val="Nadpis3"/>
        <w:ind w:left="567" w:firstLine="0"/>
        <w:rPr>
          <w:lang w:val="sk-SK"/>
        </w:rPr>
      </w:pPr>
      <w:bookmarkStart w:id="177" w:name="_Toc440372885"/>
      <w:bookmarkStart w:id="178" w:name="_Toc440636396"/>
      <w:r w:rsidRPr="0073389C">
        <w:rPr>
          <w:lang w:val="sk-SK"/>
        </w:rPr>
        <w:t>Postupy vo verejnom obstarávaní</w:t>
      </w:r>
      <w:bookmarkEnd w:id="177"/>
      <w:bookmarkEnd w:id="178"/>
    </w:p>
    <w:p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rsidR="00AE02EE" w:rsidRPr="00AE02EE" w:rsidRDefault="00AE02EE" w:rsidP="00AE02EE">
      <w:pPr>
        <w:tabs>
          <w:tab w:val="left" w:pos="1014"/>
        </w:tabs>
        <w:spacing w:before="120" w:after="120" w:line="288" w:lineRule="auto"/>
        <w:jc w:val="both"/>
        <w:rPr>
          <w:rFonts w:cs="Arial"/>
          <w:szCs w:val="19"/>
        </w:rPr>
      </w:pPr>
    </w:p>
    <w:p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rsidR="00AE02EE" w:rsidRPr="00AE02EE" w:rsidRDefault="00AE02EE" w:rsidP="00AE02EE">
      <w:pPr>
        <w:tabs>
          <w:tab w:val="left" w:pos="1014"/>
        </w:tabs>
        <w:spacing w:before="120" w:after="120" w:line="288" w:lineRule="auto"/>
        <w:jc w:val="both"/>
        <w:rPr>
          <w:rFonts w:cs="Arial"/>
          <w:szCs w:val="19"/>
        </w:rPr>
      </w:pPr>
    </w:p>
    <w:p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rsidR="00AE02EE" w:rsidRPr="00AE02EE" w:rsidRDefault="00AE02EE" w:rsidP="00AE02EE">
      <w:pPr>
        <w:tabs>
          <w:tab w:val="left" w:pos="1014"/>
        </w:tabs>
        <w:spacing w:before="120" w:after="120" w:line="288" w:lineRule="auto"/>
        <w:jc w:val="both"/>
        <w:rPr>
          <w:rFonts w:cs="Arial"/>
          <w:szCs w:val="19"/>
        </w:rPr>
      </w:pPr>
    </w:p>
    <w:p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rsidR="00AE02EE" w:rsidRPr="00AE02EE" w:rsidRDefault="00AE02EE" w:rsidP="00151D4D">
      <w:pPr>
        <w:numPr>
          <w:ilvl w:val="0"/>
          <w:numId w:val="87"/>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rsidR="00AE02EE" w:rsidRPr="00AE02EE" w:rsidRDefault="00AE02EE" w:rsidP="00AE02EE">
      <w:pPr>
        <w:tabs>
          <w:tab w:val="left" w:pos="1014"/>
        </w:tabs>
        <w:spacing w:before="120" w:after="120" w:line="288" w:lineRule="auto"/>
        <w:jc w:val="both"/>
        <w:rPr>
          <w:rFonts w:cs="Arial"/>
          <w:szCs w:val="19"/>
        </w:rPr>
      </w:pPr>
    </w:p>
    <w:p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rsidR="00AE02EE" w:rsidRDefault="00AE02EE" w:rsidP="00267484">
      <w:pPr>
        <w:tabs>
          <w:tab w:val="left" w:pos="1014"/>
        </w:tabs>
        <w:spacing w:before="120" w:after="120" w:line="288" w:lineRule="auto"/>
        <w:jc w:val="both"/>
        <w:rPr>
          <w:rFonts w:cs="Arial"/>
          <w:szCs w:val="19"/>
        </w:rPr>
      </w:pPr>
    </w:p>
    <w:p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120FED">
        <w:rPr>
          <w:rFonts w:cs="Arial"/>
          <w:szCs w:val="19"/>
          <w:u w:val="single"/>
        </w:rPr>
        <w:t>1</w:t>
      </w:r>
      <w:r w:rsidR="002C5B49">
        <w:rPr>
          <w:rFonts w:cs="Arial"/>
          <w:szCs w:val="19"/>
          <w:u w:val="single"/>
        </w:rPr>
        <w:t>5</w:t>
      </w:r>
      <w:r w:rsidR="00120FED">
        <w:rPr>
          <w:rFonts w:cs="Arial"/>
          <w:szCs w:val="19"/>
          <w:u w:val="single"/>
        </w:rPr>
        <w:t xml:space="preserve"> </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lastRenderedPageBreak/>
        <w:t>sú ponúkané v podobe, v ktorej sú bez väčších úprav ich vlastností alebo prvkov aj dodané, poskytnuté alebo uskutočnené a zároveň;</w:t>
      </w:r>
    </w:p>
    <w:p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rsidR="00267484" w:rsidRPr="0073389C" w:rsidRDefault="00267484" w:rsidP="00267484">
      <w:pPr>
        <w:tabs>
          <w:tab w:val="left" w:pos="1014"/>
        </w:tabs>
        <w:spacing w:before="120" w:after="120" w:line="288" w:lineRule="auto"/>
        <w:jc w:val="both"/>
        <w:rPr>
          <w:rFonts w:cs="Arial"/>
          <w:szCs w:val="19"/>
        </w:rPr>
      </w:pPr>
    </w:p>
    <w:p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w:t>
      </w:r>
      <w:r w:rsidRPr="00672FF6">
        <w:rPr>
          <w:rFonts w:cs="Arial"/>
          <w:szCs w:val="19"/>
        </w:rPr>
        <w:lastRenderedPageBreak/>
        <w:t xml:space="preserve">došlo k obídeniu postupu zadávania zákazky cez nadlimitné postupy, uvedené môže byť hodnotené ako porušenie ZVO. </w:t>
      </w:r>
    </w:p>
    <w:p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rsidR="00A57973" w:rsidRDefault="00A57973" w:rsidP="00A57973">
      <w:pPr>
        <w:tabs>
          <w:tab w:val="left" w:pos="1014"/>
        </w:tabs>
        <w:spacing w:before="120" w:after="120" w:line="288" w:lineRule="auto"/>
        <w:jc w:val="both"/>
        <w:rPr>
          <w:rFonts w:cs="Arial"/>
          <w:szCs w:val="19"/>
        </w:rPr>
      </w:pPr>
      <w:r w:rsidRPr="00672FF6">
        <w:rPr>
          <w:rFonts w:cs="Arial"/>
          <w:szCs w:val="19"/>
        </w:rPr>
        <w:t>Nakoľko účinnosť zmlúv uzavretých cez elektronické trhovisko, ktoré budú spolufinancované z fondov EÚ, je prepojená na výsledky kontroly VO zo strany poskytovateľa</w:t>
      </w:r>
      <w:r w:rsidR="005E0D17">
        <w:rPr>
          <w:rFonts w:cs="Arial"/>
          <w:szCs w:val="19"/>
        </w:rPr>
        <w:t xml:space="preserve"> </w:t>
      </w:r>
      <w:r w:rsidR="005E0D17" w:rsidRPr="005E0D17">
        <w:rPr>
          <w:rFonts w:cs="Arial"/>
          <w:szCs w:val="19"/>
        </w:rPr>
        <w:t>(</w:t>
      </w:r>
      <w:r w:rsidR="005E0D17" w:rsidRPr="005E0D17">
        <w:rPr>
          <w:rFonts w:cs="Arial"/>
          <w:b/>
          <w:szCs w:val="19"/>
        </w:rPr>
        <w:t>uvedené neplatí v prípade zákazky, ktorej výdavky sú vykazované systémom zjednodušeného vykazovania výdavkov</w:t>
      </w:r>
      <w:r w:rsidR="00AF619C">
        <w:rPr>
          <w:rFonts w:cs="Arial"/>
          <w:b/>
          <w:szCs w:val="19"/>
        </w:rPr>
        <w:t xml:space="preserve"> </w:t>
      </w:r>
      <w:r w:rsidR="00AF619C" w:rsidRPr="00AF619C">
        <w:rPr>
          <w:rFonts w:cs="Arial"/>
          <w:b/>
          <w:szCs w:val="19"/>
        </w:rPr>
        <w:t>a pre zákazky vyhlásené podľa Obchodných podmienok elektronického trhoviska (OPET) verzia 3.3 a vyššie</w:t>
      </w:r>
      <w:r w:rsidR="005E0D17" w:rsidRPr="00AF619C">
        <w:rPr>
          <w:rFonts w:cs="Arial"/>
          <w:szCs w:val="19"/>
        </w:rPr>
        <w:t>)</w:t>
      </w:r>
      <w:r w:rsidRPr="00672FF6">
        <w:rPr>
          <w:rFonts w:cs="Arial"/>
          <w:szCs w:val="19"/>
        </w:rPr>
        <w:t xml:space="preserve">,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p>
    <w:p w:rsidR="00B51264" w:rsidRPr="00672FF6" w:rsidRDefault="00B51264" w:rsidP="00A57973">
      <w:pPr>
        <w:tabs>
          <w:tab w:val="left" w:pos="1014"/>
        </w:tabs>
        <w:spacing w:before="120" w:after="120" w:line="288" w:lineRule="auto"/>
        <w:jc w:val="both"/>
        <w:rPr>
          <w:rFonts w:cs="Arial"/>
          <w:szCs w:val="19"/>
        </w:rPr>
      </w:pPr>
    </w:p>
    <w:p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rsidR="00267484" w:rsidRDefault="00267484" w:rsidP="00267484">
      <w:pPr>
        <w:tabs>
          <w:tab w:val="left" w:pos="1014"/>
        </w:tabs>
        <w:spacing w:before="120" w:after="120" w:line="288" w:lineRule="auto"/>
        <w:jc w:val="both"/>
        <w:rPr>
          <w:rFonts w:cs="Arial"/>
          <w:b/>
          <w:i/>
          <w:color w:val="FF0000"/>
          <w:szCs w:val="19"/>
        </w:rPr>
      </w:pPr>
    </w:p>
    <w:p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ex-ante kontrola“) a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a po jej zverejnení v </w:t>
      </w:r>
      <w:r w:rsidR="00130936">
        <w:rPr>
          <w:rFonts w:cs="Arial"/>
          <w:szCs w:val="19"/>
        </w:rPr>
        <w:t>CRZ</w:t>
      </w:r>
      <w:r w:rsidRPr="0073389C">
        <w:rPr>
          <w:rFonts w:cs="Arial"/>
          <w:szCs w:val="19"/>
        </w:rPr>
        <w:t xml:space="preserve">. </w:t>
      </w:r>
    </w:p>
    <w:p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lastRenderedPageBreak/>
        <w:t xml:space="preserve">protokol, ktorý zachytáva celý priebeh procesu zadávania zákazy prostredníctvom elektronického trhoviska; </w:t>
      </w:r>
    </w:p>
    <w:p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rsidR="00A57973" w:rsidRPr="00771817" w:rsidRDefault="00A57973" w:rsidP="00771817">
      <w:pPr>
        <w:tabs>
          <w:tab w:val="left" w:pos="1014"/>
        </w:tabs>
        <w:spacing w:before="120" w:after="120" w:line="288" w:lineRule="auto"/>
        <w:jc w:val="both"/>
        <w:rPr>
          <w:rFonts w:cs="Arial"/>
          <w:szCs w:val="19"/>
        </w:rPr>
      </w:pPr>
    </w:p>
    <w:p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rsidR="00A57973" w:rsidRDefault="00A57973" w:rsidP="009F4290">
      <w:pPr>
        <w:tabs>
          <w:tab w:val="left" w:pos="1014"/>
        </w:tabs>
        <w:contextualSpacing/>
        <w:jc w:val="both"/>
        <w:rPr>
          <w:rFonts w:cs="Arial"/>
          <w:b/>
          <w:szCs w:val="19"/>
        </w:rPr>
      </w:pPr>
    </w:p>
    <w:p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rsidR="001B3386" w:rsidRDefault="001B3386" w:rsidP="009F4290">
      <w:pPr>
        <w:tabs>
          <w:tab w:val="left" w:pos="1014"/>
        </w:tabs>
        <w:contextualSpacing/>
        <w:jc w:val="both"/>
        <w:rPr>
          <w:rFonts w:cs="Arial"/>
          <w:b/>
          <w:szCs w:val="19"/>
        </w:rPr>
      </w:pPr>
    </w:p>
    <w:p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tovar, stavebn</w:t>
      </w:r>
      <w:r w:rsidR="005E0D17">
        <w:rPr>
          <w:rFonts w:cs="Arial"/>
          <w:szCs w:val="19"/>
        </w:rPr>
        <w:t>á</w:t>
      </w:r>
      <w:r w:rsidRPr="005F329C">
        <w:rPr>
          <w:rFonts w:cs="Arial"/>
          <w:szCs w:val="19"/>
        </w:rPr>
        <w:t xml:space="preserve"> </w:t>
      </w:r>
      <w:r w:rsidR="005E0D17" w:rsidRPr="005F329C">
        <w:rPr>
          <w:rFonts w:cs="Arial"/>
          <w:szCs w:val="19"/>
        </w:rPr>
        <w:t>prác</w:t>
      </w:r>
      <w:r w:rsidR="005E0D17">
        <w:rPr>
          <w:rFonts w:cs="Arial"/>
          <w:szCs w:val="19"/>
        </w:rPr>
        <w:t>a</w:t>
      </w:r>
      <w:r w:rsidR="005E0D17" w:rsidRPr="005F329C">
        <w:rPr>
          <w:rFonts w:cs="Arial"/>
          <w:szCs w:val="19"/>
        </w:rPr>
        <w:t xml:space="preserve"> </w:t>
      </w:r>
      <w:r w:rsidRPr="005F329C">
        <w:rPr>
          <w:rFonts w:cs="Arial"/>
          <w:szCs w:val="19"/>
        </w:rPr>
        <w:t xml:space="preserve">alebo </w:t>
      </w:r>
      <w:r w:rsidR="005E0D17" w:rsidRPr="005F329C">
        <w:rPr>
          <w:rFonts w:cs="Arial"/>
          <w:szCs w:val="19"/>
        </w:rPr>
        <w:t>služb</w:t>
      </w:r>
      <w:r w:rsidR="005E0D17">
        <w:rPr>
          <w:rFonts w:cs="Arial"/>
          <w:szCs w:val="19"/>
        </w:rPr>
        <w:t>a</w:t>
      </w:r>
      <w:r w:rsidRPr="005F329C">
        <w:rPr>
          <w:rFonts w:cs="Arial"/>
          <w:szCs w:val="19"/>
        </w:rPr>
        <w:t xml:space="preserve">, ktorá </w:t>
      </w:r>
      <w:r w:rsidR="005E0D17">
        <w:rPr>
          <w:rFonts w:cs="Arial"/>
          <w:szCs w:val="19"/>
        </w:rPr>
        <w:t xml:space="preserve">je alebo </w:t>
      </w:r>
      <w:r w:rsidRPr="005F329C">
        <w:rPr>
          <w:rFonts w:cs="Arial"/>
          <w:szCs w:val="19"/>
        </w:rPr>
        <w:t>nie je bežne dostupná na trhu. V prípade, že predmetom obstarávania je tovar,</w:t>
      </w:r>
      <w:r>
        <w:rPr>
          <w:rFonts w:cs="Arial"/>
          <w:szCs w:val="19"/>
        </w:rPr>
        <w:t xml:space="preserve"> </w:t>
      </w:r>
      <w:r w:rsidRPr="005F329C">
        <w:rPr>
          <w:rFonts w:cs="Arial"/>
          <w:szCs w:val="19"/>
        </w:rPr>
        <w:t xml:space="preserve">stavebná práca alebo služba, ktorá je bežne dostupná na trhu, prijímateľ </w:t>
      </w:r>
      <w:r w:rsidR="005E0D17" w:rsidRPr="005E0D17">
        <w:rPr>
          <w:rFonts w:cs="Arial"/>
          <w:szCs w:val="19"/>
        </w:rPr>
        <w:t xml:space="preserve">má možnosť </w:t>
      </w:r>
      <w:r w:rsidRPr="005F329C">
        <w:rPr>
          <w:rFonts w:cs="Arial"/>
          <w:szCs w:val="19"/>
        </w:rPr>
        <w:t>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rsidR="00672FF6" w:rsidRDefault="00672FF6" w:rsidP="001B3386">
      <w:pPr>
        <w:tabs>
          <w:tab w:val="left" w:pos="1014"/>
        </w:tabs>
        <w:spacing w:before="120" w:after="120" w:line="288" w:lineRule="auto"/>
        <w:jc w:val="both"/>
        <w:rPr>
          <w:rFonts w:cs="Arial"/>
          <w:szCs w:val="19"/>
        </w:rPr>
      </w:pPr>
    </w:p>
    <w:p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iba v prípade, ak boli dodržané pravidlá a povinnosti uvádzané v tejto príručke a subsidiárne v SR EŠIF, ako aj v metodickom pokyne CKO č. 14 k zadávaniu zákaziek v hodnote nad </w:t>
      </w:r>
      <w:r w:rsidR="00474893">
        <w:rPr>
          <w:rFonts w:cs="Arial"/>
          <w:szCs w:val="19"/>
        </w:rPr>
        <w:t>1</w:t>
      </w:r>
      <w:r w:rsidRPr="00A57E12">
        <w:rPr>
          <w:rFonts w:cs="Arial"/>
          <w:szCs w:val="19"/>
        </w:rPr>
        <w:t>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r w:rsidR="005E0D17" w:rsidRPr="005E0D17">
        <w:rPr>
          <w:rFonts w:cs="Arial"/>
          <w:szCs w:val="19"/>
        </w:rPr>
        <w:t>postupovať podľa metodického pokynu CKO č. 5, ktorý upravuje postup pri určení finančných opráv za porušenie pravidiel a postupov VO</w:t>
      </w:r>
      <w:r w:rsidRPr="00A57E12">
        <w:rPr>
          <w:rFonts w:cs="Arial"/>
          <w:szCs w:val="19"/>
        </w:rPr>
        <w:t>.</w:t>
      </w:r>
    </w:p>
    <w:p w:rsidR="005408C4" w:rsidRPr="005408C4"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w:t>
      </w:r>
      <w:r w:rsidR="003C7C88">
        <w:rPr>
          <w:rFonts w:cs="Arial"/>
          <w:szCs w:val="19"/>
        </w:rPr>
        <w:t>P</w:t>
      </w:r>
      <w:r w:rsidRPr="005408C4">
        <w:rPr>
          <w:rFonts w:cs="Arial"/>
          <w:szCs w:val="19"/>
        </w:rPr>
        <w:t xml:space="preserve">ríklad: </w:t>
      </w:r>
      <w:r w:rsidR="004C7CA3">
        <w:rPr>
          <w:rFonts w:cs="Arial"/>
          <w:szCs w:val="19"/>
        </w:rPr>
        <w:t>P</w:t>
      </w:r>
      <w:r w:rsidRPr="005408C4">
        <w:rPr>
          <w:rFonts w:cs="Arial"/>
          <w:szCs w:val="19"/>
        </w:rPr>
        <w:t>rijímateľ zverejnil výzvu na predkladanie ponúk na svojom webovom sídle, ale nezaslal informáciu o tomto zverejnení na osobitný mailový kontakt zakazkycko@vlada.gov.sk, poskytovateľ uplatní finančnú opravu 25 % podľa typu porušenia č. 1 z prílohy č. 2 k metodickému pokynu CKO č. 5).</w:t>
      </w:r>
    </w:p>
    <w:p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Určenie finančných opráv sa riadi pravidlami, ktoré sú platné v čase vypracovania návrhu správy z kontroly, resp. návrhu čiastkovej správy z kontroly.</w:t>
      </w:r>
    </w:p>
    <w:p w:rsidR="00672FF6" w:rsidRDefault="00672FF6" w:rsidP="001B3386">
      <w:pPr>
        <w:tabs>
          <w:tab w:val="left" w:pos="1014"/>
        </w:tabs>
        <w:spacing w:before="120" w:after="120" w:line="288" w:lineRule="auto"/>
        <w:jc w:val="both"/>
        <w:rPr>
          <w:rFonts w:cs="Arial"/>
          <w:szCs w:val="19"/>
        </w:rPr>
      </w:pPr>
    </w:p>
    <w:p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w:t>
      </w:r>
      <w:r w:rsidRPr="00703E20">
        <w:rPr>
          <w:rFonts w:cs="Arial"/>
          <w:szCs w:val="19"/>
          <w:lang w:eastAsia="x-none"/>
        </w:rPr>
        <w:lastRenderedPageBreak/>
        <w:t>prijímateľa na doplnenie týchto chýbajúcich dokladov, uvedenú skutočnosť poskytovateľ bude môcť vyhodnotiť ako podstatné porušenie zmluvy o NFP.</w:t>
      </w:r>
    </w:p>
    <w:p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rsidR="009F4290" w:rsidRDefault="009F4290" w:rsidP="009D7F63">
      <w:pPr>
        <w:tabs>
          <w:tab w:val="left" w:pos="1014"/>
        </w:tabs>
        <w:spacing w:before="120" w:after="120" w:line="288" w:lineRule="auto"/>
        <w:jc w:val="both"/>
        <w:rPr>
          <w:b/>
          <w:i/>
          <w:color w:val="00B0F0"/>
        </w:rPr>
      </w:pPr>
    </w:p>
    <w:p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rsidR="00B32509" w:rsidRPr="0073389C" w:rsidRDefault="00B32509" w:rsidP="009D7F63">
      <w:pPr>
        <w:tabs>
          <w:tab w:val="left" w:pos="1014"/>
        </w:tabs>
        <w:spacing w:before="120" w:after="120" w:line="288" w:lineRule="auto"/>
        <w:jc w:val="both"/>
      </w:pPr>
    </w:p>
    <w:p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w:t>
      </w:r>
      <w:r w:rsidR="005E0D17">
        <w:rPr>
          <w:rFonts w:cs="Arial"/>
          <w:szCs w:val="19"/>
          <w:lang w:val="sk-SK"/>
        </w:rPr>
        <w:t>1</w:t>
      </w:r>
      <w:r w:rsidRPr="0073389C">
        <w:rPr>
          <w:rFonts w:cs="Arial"/>
          <w:szCs w:val="19"/>
          <w:lang w:val="sk-SK"/>
        </w:rPr>
        <w:t xml:space="preserve">5 000 EUR (ďalej len „zákazky nad </w:t>
      </w:r>
      <w:r w:rsidR="005E0D17">
        <w:rPr>
          <w:rFonts w:cs="Arial"/>
          <w:szCs w:val="19"/>
          <w:lang w:val="sk-SK"/>
        </w:rPr>
        <w:t>1</w:t>
      </w:r>
      <w:r w:rsidRPr="0073389C">
        <w:rPr>
          <w:rFonts w:cs="Arial"/>
          <w:szCs w:val="19"/>
          <w:lang w:val="sk-SK"/>
        </w:rPr>
        <w:t xml:space="preserve">5 000 EUR“); </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je nižšia ako </w:t>
      </w:r>
      <w:r w:rsidR="005E0D17">
        <w:rPr>
          <w:rFonts w:cs="Arial"/>
          <w:szCs w:val="19"/>
          <w:lang w:val="sk-SK"/>
        </w:rPr>
        <w:t>1</w:t>
      </w:r>
      <w:r w:rsidRPr="0073389C">
        <w:rPr>
          <w:rFonts w:cs="Arial"/>
          <w:szCs w:val="19"/>
          <w:lang w:val="sk-SK"/>
        </w:rPr>
        <w:t xml:space="preserve">5 000 EUR (ďalej len „zákazky do </w:t>
      </w:r>
      <w:r w:rsidR="005E0D17">
        <w:rPr>
          <w:rFonts w:cs="Arial"/>
          <w:szCs w:val="19"/>
          <w:lang w:val="sk-SK"/>
        </w:rPr>
        <w:t>1</w:t>
      </w:r>
      <w:r w:rsidRPr="0073389C">
        <w:rPr>
          <w:rFonts w:cs="Arial"/>
          <w:szCs w:val="19"/>
          <w:lang w:val="sk-SK"/>
        </w:rPr>
        <w:t>5 000 EUR“)</w:t>
      </w:r>
      <w:r w:rsidR="000E2751">
        <w:rPr>
          <w:rFonts w:cs="Arial"/>
          <w:szCs w:val="19"/>
          <w:lang w:val="sk-SK"/>
        </w:rPr>
        <w:t>.</w:t>
      </w:r>
      <w:r w:rsidRPr="0073389C">
        <w:rPr>
          <w:rFonts w:cs="Arial"/>
          <w:szCs w:val="19"/>
          <w:lang w:val="sk-SK"/>
        </w:rPr>
        <w:t xml:space="preserve"> </w:t>
      </w:r>
    </w:p>
    <w:p w:rsidR="009F4290" w:rsidRDefault="00A238CC" w:rsidP="009D7F63">
      <w:pPr>
        <w:tabs>
          <w:tab w:val="left" w:pos="1014"/>
        </w:tabs>
        <w:spacing w:before="120" w:after="120" w:line="288" w:lineRule="auto"/>
        <w:jc w:val="both"/>
        <w:rPr>
          <w:b/>
        </w:rPr>
      </w:pPr>
      <w:r w:rsidRPr="00A238CC">
        <w:rPr>
          <w:b/>
        </w:rPr>
        <w:t>Delenie zákaziek s nízkou hodnotou na zákazky nad 15 000 EUR a zákazky do 15 000 EUR je platné a účinné od 08.09.2017 na základe plošnej výnimky, ktorú vydal CKO.</w:t>
      </w:r>
    </w:p>
    <w:p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 xml:space="preserve">Pokiaľ výsledok VO nie je formálne zachytený ani písomným zmluvným vzťahom, ani objednávkou, ale iným spôsobom (napr. pokladničným blokom, príjmovým dokladom a pod.), ktorý jednoznačne a hodnoverne </w:t>
      </w:r>
      <w:r w:rsidR="005E0D17" w:rsidRPr="005E0D17">
        <w:lastRenderedPageBreak/>
        <w:t>preukazuje formálne, príp. aj vecné naplnenie výsledku VO, tento doklad pre potreby finančnej kontroly VO nahrádza písomný zmluvný vzťah.</w:t>
      </w:r>
    </w:p>
    <w:p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rsidR="000E5863" w:rsidRDefault="000E5863" w:rsidP="009D7F63">
      <w:pPr>
        <w:tabs>
          <w:tab w:val="left" w:pos="1014"/>
        </w:tabs>
        <w:spacing w:before="120" w:after="120" w:line="288" w:lineRule="auto"/>
        <w:jc w:val="both"/>
        <w:rPr>
          <w:b/>
        </w:rPr>
      </w:pPr>
    </w:p>
    <w:p w:rsidR="009D7F63" w:rsidRPr="0073389C" w:rsidRDefault="009D7F63" w:rsidP="009D7F63">
      <w:pPr>
        <w:tabs>
          <w:tab w:val="left" w:pos="1014"/>
        </w:tabs>
        <w:spacing w:before="120" w:after="120" w:line="288" w:lineRule="auto"/>
        <w:jc w:val="both"/>
        <w:rPr>
          <w:b/>
        </w:rPr>
      </w:pPr>
      <w:r w:rsidRPr="0073389C">
        <w:rPr>
          <w:b/>
        </w:rPr>
        <w:t xml:space="preserve">Zákazky nad </w:t>
      </w:r>
      <w:r w:rsidR="004A5C0C">
        <w:rPr>
          <w:b/>
        </w:rPr>
        <w:t>1</w:t>
      </w:r>
      <w:r w:rsidRPr="0073389C">
        <w:rPr>
          <w:b/>
        </w:rPr>
        <w:t>5 000 EUR</w:t>
      </w:r>
    </w:p>
    <w:p w:rsidR="004A5C0C" w:rsidRDefault="004A5C0C" w:rsidP="009D7F63">
      <w:pPr>
        <w:tabs>
          <w:tab w:val="left" w:pos="1014"/>
        </w:tabs>
        <w:spacing w:before="120" w:after="120" w:line="288" w:lineRule="auto"/>
        <w:jc w:val="both"/>
      </w:pPr>
      <w:r w:rsidRPr="004A5C0C">
        <w:t xml:space="preserve">Zákazky nad 15 000 </w:t>
      </w:r>
      <w:r w:rsidR="00A15E8E">
        <w:t>EUR</w:t>
      </w:r>
      <w:r w:rsidR="00A15E8E" w:rsidRPr="004A5C0C">
        <w:t xml:space="preserve"> </w:t>
      </w:r>
      <w:r w:rsidRPr="004A5C0C">
        <w:t>na účely tejto kapitoly sú zákazky s nízkymi hodnotami podľa § 117 ZVO na tovary, stavebné práce alebo služby</w:t>
      </w:r>
    </w:p>
    <w:p w:rsidR="009D7F63" w:rsidRPr="0073389C" w:rsidRDefault="009D7F63" w:rsidP="009D7F63">
      <w:pPr>
        <w:tabs>
          <w:tab w:val="left" w:pos="1014"/>
        </w:tabs>
        <w:spacing w:before="120" w:after="120" w:line="288" w:lineRule="auto"/>
        <w:jc w:val="both"/>
      </w:pPr>
      <w:r w:rsidRPr="0073389C">
        <w:t xml:space="preserve">Ak ide o zákazky nad </w:t>
      </w:r>
      <w:r w:rsidR="004A5C0C">
        <w:t>1</w:t>
      </w:r>
      <w:r w:rsidRPr="0073389C">
        <w:t xml:space="preserve">5 000 EUR a zároveň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rsidR="00F877F0" w:rsidRDefault="00F877F0" w:rsidP="009D7F63">
      <w:pPr>
        <w:tabs>
          <w:tab w:val="left" w:pos="1014"/>
        </w:tabs>
        <w:spacing w:before="120" w:after="120" w:line="288" w:lineRule="auto"/>
        <w:jc w:val="both"/>
      </w:pPr>
      <w:r w:rsidRPr="0073389C">
        <w:rPr>
          <w:color w:val="FF0000"/>
        </w:rPr>
        <w:t xml:space="preserve"> </w:t>
      </w:r>
      <w:r w:rsidRPr="0073389C">
        <w:t xml:space="preserve">V prípade, že </w:t>
      </w:r>
      <w:r w:rsidR="004A5C0C" w:rsidRPr="004A5C0C">
        <w:t xml:space="preserve">ide o zákazky nad 15 000 EUR, ktorých </w:t>
      </w:r>
      <w:r w:rsidRPr="0073389C">
        <w:t xml:space="preserve">predmetom obstarávania je tovar, stavebná práca alebo služba, ktorá je bežne dostupná na trhu, prijímateľ </w:t>
      </w:r>
      <w:r w:rsidR="004A5C0C">
        <w:t>môže</w:t>
      </w:r>
      <w:r w:rsidRPr="0073389C">
        <w:t xml:space="preserve"> zadávať zákazku prostredníctvom elektronického trhoviska podľa § </w:t>
      </w:r>
      <w:r w:rsidR="0058112B">
        <w:t>108</w:t>
      </w:r>
      <w:r w:rsidR="0058112B" w:rsidRPr="0073389C">
        <w:t xml:space="preserve"> </w:t>
      </w:r>
      <w:r w:rsidRPr="0073389C">
        <w:t>ods. 1 písm. a) ZVO a</w:t>
      </w:r>
      <w:r w:rsidR="004A5C0C">
        <w:t>lebo</w:t>
      </w:r>
      <w:r w:rsidRPr="0073389C">
        <w:t xml:space="preserve"> </w:t>
      </w:r>
      <w:r w:rsidR="004A5C0C" w:rsidRPr="004A5C0C">
        <w:t>podľa § 113 až 116 ZVO</w:t>
      </w:r>
      <w:r w:rsidRPr="0073389C">
        <w:t xml:space="preserve"> nie postupmi uvedenými v tejto kapitole.</w:t>
      </w:r>
    </w:p>
    <w:p w:rsidR="00A238CC" w:rsidRPr="0073389C" w:rsidRDefault="00A238CC" w:rsidP="009D7F63">
      <w:pPr>
        <w:tabs>
          <w:tab w:val="left" w:pos="1014"/>
        </w:tabs>
        <w:spacing w:before="120" w:after="120" w:line="288" w:lineRule="auto"/>
        <w:jc w:val="both"/>
      </w:pPr>
      <w:r w:rsidRPr="00A238CC">
        <w:t>Pravidlá pre zadávanie zákaziek nad 15 000 EUR sa týkajú aj zákaziek s nízkou hodnotou na dodanie tovaru, uskutočnenie stavebných prác a poskytnutie služieb, ktoré sú bežne dostupné na trhu, ak sú zadávané prijímateľom podľa § 8 ZVO a ich predpokladaná hodnota je rovnaká alebo vyššia ako 15 000 EUR.</w:t>
      </w:r>
    </w:p>
    <w:p w:rsidR="009D7F63" w:rsidRPr="004A5C0C" w:rsidRDefault="004A5C0C" w:rsidP="00DD30A9">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4A5C0C">
        <w:rPr>
          <w:rFonts w:cs="Arial"/>
          <w:b/>
          <w:i/>
          <w:szCs w:val="19"/>
        </w:rPr>
        <w:t xml:space="preserve">Dôležité upozornenie: </w:t>
      </w:r>
      <w:r w:rsidRPr="004A5C0C">
        <w:rPr>
          <w:rFonts w:cs="Arial"/>
          <w:szCs w:val="19"/>
        </w:rPr>
        <w:t xml:space="preserve">Pri zákazke bežne dostupnej na trhu (na </w:t>
      </w:r>
      <w:r w:rsidRPr="00487653">
        <w:rPr>
          <w:rFonts w:cs="Arial"/>
          <w:szCs w:val="19"/>
        </w:rPr>
        <w:t>náklade testu bežnej dostupnosti), bez ohľadu na to, či sa použije elektronické trhovisko alebo „papierové“ zadávanie podlimitnej zákazky cez Vestník verejného obstarávania, je spoločný spodný limit 15 000 EUR bez DPH. Rozdiel je v tom, že do 31.10.2017 bol prijímateľ pri zákazkách bežne dostupných na trhu s predpokladanou hodnotou rovnakou alebo vyššou ako 15 000 EUR bez DPH povinný použiť elektronické trhovisko. Po 01.11.2017 sa prijímateľ môže rozhodnúť medzi 2 postupmi, pričom alternatívou voči zadávaniu zákazky s využitím elektronického trhoviska je zadávanie podlimitnej zákazky bez využitia elektronického trhoviska.</w:t>
      </w:r>
    </w:p>
    <w:p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rsidR="00890AFF"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minimálne 5</w:t>
      </w:r>
      <w:r w:rsidR="00275D14" w:rsidRPr="00275D14">
        <w:t xml:space="preserve"> </w:t>
      </w:r>
      <w:r w:rsidR="00275D14" w:rsidRPr="00275D14">
        <w:rPr>
          <w:b/>
        </w:rPr>
        <w:t>celých</w:t>
      </w:r>
      <w:r w:rsidRPr="0073389C">
        <w:rPr>
          <w:b/>
        </w:rPr>
        <w:t xml:space="preserve"> pracovných dní pred dňom </w:t>
      </w:r>
      <w:r w:rsidR="00950C3C">
        <w:rPr>
          <w:b/>
        </w:rPr>
        <w:t xml:space="preserve">uplynutia lehoty na </w:t>
      </w:r>
      <w:r w:rsidRPr="0073389C">
        <w:rPr>
          <w:b/>
        </w:rPr>
        <w:t>predkladani</w:t>
      </w:r>
      <w:r w:rsidR="00950C3C">
        <w:rPr>
          <w:b/>
        </w:rPr>
        <w:t>e</w:t>
      </w:r>
      <w:r w:rsidRPr="0073389C">
        <w:rPr>
          <w:b/>
        </w:rPr>
        <w:t xml:space="preserve"> ponúk</w:t>
      </w:r>
      <w:r w:rsidR="00B1362E" w:rsidRPr="00B1362E">
        <w:rPr>
          <w:b/>
        </w:rPr>
        <w:t>, pričom</w:t>
      </w:r>
      <w:r w:rsidRPr="0073389C">
        <w:t xml:space="preserve"> </w:t>
      </w:r>
      <w:r w:rsidR="00B1362E" w:rsidRPr="00B1362E">
        <w:t>(príklad: ak prijímateľ zverejní výzvu na predkladanie ponúk v utorok, minimálna lehota na predkladanie ponúk uplynie budúci týždeň v stredu za predpokladu, že nejde o pracovný týždeň, v rámci ktorého je štátny sviatok)</w:t>
      </w:r>
      <w:r w:rsidR="00B1362E">
        <w:t xml:space="preserve"> </w:t>
      </w:r>
      <w:r w:rsidRPr="0073389C">
        <w:t xml:space="preserve">do lehoty sa nezapočítava deň zverejnenia a zdokumentuje </w:t>
      </w:r>
      <w:r w:rsidR="00B1362E" w:rsidRPr="00B1362E">
        <w:t xml:space="preserve">a archivuje </w:t>
      </w:r>
      <w:r w:rsidRPr="0073389C">
        <w:t>toto zverejnenie hodnoverným spôsobom</w:t>
      </w:r>
      <w:r w:rsidR="00890AFF">
        <w:t xml:space="preserve"> </w:t>
      </w:r>
      <w:r w:rsidR="00890AFF" w:rsidRPr="00890AFF">
        <w:t>(spravidla printscreen tej časti webového sídla, kde bola výzva na predkladanie ponúk zverejnená). Lehota na predkladanie ponúk musí byť primeraná a musí zohľadniť zložitosť a charakter predmetu zákazky, čas nevyhnutne potrebný na vypracovanie a doručenie ponuky.</w:t>
      </w:r>
    </w:p>
    <w:p w:rsidR="009D7F63" w:rsidRPr="0073389C" w:rsidRDefault="00890AFF" w:rsidP="009D7F63">
      <w:pPr>
        <w:tabs>
          <w:tab w:val="left" w:pos="1014"/>
        </w:tabs>
        <w:spacing w:before="120" w:after="120" w:line="288" w:lineRule="auto"/>
        <w:jc w:val="both"/>
      </w:pPr>
      <w:r>
        <w:t xml:space="preserve"> </w:t>
      </w:r>
      <w:r w:rsidR="009D7F63" w:rsidRPr="0073389C">
        <w:t xml:space="preserve"> </w:t>
      </w:r>
      <w:r>
        <w:t xml:space="preserve">Prijímateľ </w:t>
      </w:r>
      <w:r w:rsidR="009D7F63" w:rsidRPr="0073389C">
        <w:t xml:space="preserve">v deň zverejnenia </w:t>
      </w:r>
      <w:r w:rsidR="00D76DD9">
        <w:t>v</w:t>
      </w:r>
      <w:r w:rsidR="009D7F63" w:rsidRPr="0073389C">
        <w:t xml:space="preserve">ýzvy na </w:t>
      </w:r>
      <w:r w:rsidR="00950C3C">
        <w:t>predloženie ponuky</w:t>
      </w:r>
      <w:r w:rsidR="00950C3C" w:rsidRPr="0073389C">
        <w:t xml:space="preserve"> </w:t>
      </w:r>
      <w:r w:rsidR="009D7F63" w:rsidRPr="0073389C">
        <w:t>na svojom alebo inom vhodnom webovom sídle</w:t>
      </w:r>
      <w:r w:rsidR="00950C3C">
        <w:t xml:space="preserve"> alebo v printových médiách</w:t>
      </w:r>
      <w:r w:rsidR="009D7F63" w:rsidRPr="0073389C">
        <w:t xml:space="preserve"> 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5"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 xml:space="preserve">Lehotu na predkladanie ponúk musí prijímateľ určiť primeranú (aj dlhšiu ako 5 pracovných dní) v závislosti od náročnosti požiadaviek na predmet zákazky a požiadaviek na preukázanie ďalších skutočností súvisiacich s predmetom zákazky (napr. </w:t>
      </w:r>
      <w:r w:rsidR="004A5C0C" w:rsidRPr="00C97A33">
        <w:rPr>
          <w:u w:val="single"/>
        </w:rPr>
        <w:lastRenderedPageBreak/>
        <w:t>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6" w:history="1">
        <w:r w:rsidR="000E5863" w:rsidRPr="004063F2">
          <w:rPr>
            <w:rStyle w:val="Hypertextovprepojenie"/>
            <w:color w:val="auto"/>
          </w:rPr>
          <w:t>vo.sep@minv.sk</w:t>
        </w:r>
      </w:hyperlink>
      <w:r w:rsidR="000E5863" w:rsidRPr="00DD30A9">
        <w:rPr>
          <w:u w:val="single"/>
        </w:rPr>
        <w:t>, nebude to dôvodom na vylúčenie výdavkov, týkajúcich sa obstarávanej zákazky, z financovania v plnej miere.</w:t>
      </w:r>
      <w:r w:rsidR="000E5863" w:rsidRPr="00DD30A9">
        <w:rPr>
          <w:b/>
        </w:rPr>
        <w:t xml:space="preserve"> </w:t>
      </w:r>
      <w:r w:rsidR="009D7F63"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rsidR="004B2E39"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w:t>
      </w:r>
      <w:r w:rsidR="00890AFF">
        <w:t> </w:t>
      </w:r>
      <w:r w:rsidRPr="0073389C">
        <w:t>prípade</w:t>
      </w:r>
      <w:r w:rsidR="00890AFF" w:rsidRPr="00890AFF">
        <w:t xml:space="preserve"> ak Prijímateľ nedodrží povinnosť zaslania informácie o zverejnení zákazky na osobitný e-mailový kontakt zakazkycko@vlada.gov.sk v ten istý deň ako zverejní výzvu na súťaž (výzvu na predkladanie ponúk)</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rsidR="004B2E39" w:rsidRDefault="004B2E39" w:rsidP="009D7F63">
      <w:pPr>
        <w:tabs>
          <w:tab w:val="left" w:pos="1014"/>
        </w:tabs>
        <w:spacing w:before="120" w:after="120" w:line="288" w:lineRule="auto"/>
        <w:jc w:val="both"/>
      </w:pPr>
      <w:r w:rsidRPr="004B2E39">
        <w:t>Toto predĺženie sa musí rovnako vykonať aj v ostatných dokumentoch, ktoré prijímateľ vypracoval za účelom vyhlásenia zadávania zákazky, najmä vo výzve na súťaž zverejnenej na webovom sídle prijímateľa alebo inom vhodnom webovom sídle alebo printových médiách.</w:t>
      </w:r>
    </w:p>
    <w:p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porušenie princípu transparentnosti a </w:t>
      </w:r>
      <w:r w:rsidR="004B2E39" w:rsidRPr="004B2E39">
        <w:t xml:space="preserve">na </w:t>
      </w:r>
      <w:r w:rsidRPr="0073389C">
        <w:t xml:space="preserve">výdavky z predmetného VO </w:t>
      </w:r>
      <w:r w:rsidR="004B2E39" w:rsidRPr="004B2E39">
        <w:t>uplatniť finančnú opravu.</w:t>
      </w:r>
      <w:r w:rsidR="004B2E39">
        <w:t xml:space="preserve"> </w:t>
      </w:r>
    </w:p>
    <w:p w:rsidR="00AA1C85"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DA0B7D" w:rsidRPr="00DA0B7D">
        <w:t xml:space="preserve">v ten istý deň ako zverejní výzvu na súťaž (výzvu na predkladanie ponúk) a zašle informácie o zverejnení zákazky na osobitný e-mailový kontakt </w:t>
      </w:r>
      <w:hyperlink r:id="rId27" w:history="1">
        <w:r w:rsidR="00DA0B7D" w:rsidRPr="008F0EC1">
          <w:rPr>
            <w:rStyle w:val="Hypertextovprepojenie"/>
          </w:rPr>
          <w:t>zakazkycko@vlada.gov.sk</w:t>
        </w:r>
      </w:hyperlink>
      <w:r w:rsidR="00DA0B7D">
        <w:t xml:space="preserve"> </w:t>
      </w:r>
      <w:r w:rsidRPr="0073389C">
        <w:t xml:space="preserve">povinný zaslať túto výzvu minimálne </w:t>
      </w:r>
      <w:r w:rsidR="000E2751">
        <w:t>3</w:t>
      </w:r>
      <w:r w:rsidR="000E2751" w:rsidRPr="0073389C">
        <w:t xml:space="preserve"> </w:t>
      </w:r>
      <w:r w:rsidRPr="0073389C">
        <w:t>vybraným záujemcom</w:t>
      </w:r>
      <w:r w:rsidR="00AA1C85" w:rsidRPr="00AA1C85">
        <w:t xml:space="preserve"> formou mailovej komunikácie</w:t>
      </w:r>
      <w:r w:rsidRPr="0073389C">
        <w:t xml:space="preserve">. </w:t>
      </w:r>
    </w:p>
    <w:p w:rsidR="00AA1C85" w:rsidRDefault="00AA1C85" w:rsidP="00AA1C85">
      <w:pPr>
        <w:tabs>
          <w:tab w:val="left" w:pos="1014"/>
        </w:tabs>
        <w:spacing w:before="120" w:after="120" w:line="288" w:lineRule="auto"/>
        <w:jc w:val="both"/>
      </w:pPr>
      <w:r>
        <w:t>Vyššie uvedené úkony (zverejnenie výzvy, zaslanie informácie o zverejnení výzvy a zaslanie výzvy minimálne 3 vybraným záujemcom) musia byť prijímateľom realizované v rovnaký deň.</w:t>
      </w:r>
    </w:p>
    <w:p w:rsidR="00AA1C85" w:rsidRDefault="00AA1C85" w:rsidP="00AA1C85">
      <w:pPr>
        <w:tabs>
          <w:tab w:val="left" w:pos="1014"/>
        </w:tabs>
        <w:spacing w:before="120" w:after="120" w:line="288" w:lineRule="auto"/>
        <w:jc w:val="both"/>
      </w:pPr>
      <w:r>
        <w:t>Pokiaľ prijímateľ nedodrží povinnosť zaslať túto výzvu vybraným záujemcom v tom istom dni ako o nej informuje zaslaním informácie na osobitný e-mailový kontakt zakazkycko@vlada.gov.sk, je povinný pristúpiť k primeranému predĺženiu lehoty na predkladanie ponúk.</w:t>
      </w:r>
    </w:p>
    <w:p w:rsidR="009D7F63" w:rsidRPr="0073389C" w:rsidRDefault="009D7F63" w:rsidP="009D7F63">
      <w:pPr>
        <w:tabs>
          <w:tab w:val="left" w:pos="1014"/>
        </w:tabs>
        <w:spacing w:before="120" w:after="120" w:line="288" w:lineRule="auto"/>
        <w:jc w:val="both"/>
      </w:pPr>
      <w:r w:rsidRPr="0073389C">
        <w:t>Oslovení záujemcovia musia byť subjekty, ktoré sú oprávnené dodávať</w:t>
      </w:r>
      <w:r w:rsidR="00D53C88">
        <w:t xml:space="preserve"> </w:t>
      </w:r>
      <w:r w:rsidR="00D53C88" w:rsidRPr="00D53C88">
        <w:t>tovar, uskutočňovať stavebné práce alebo poskytovať služby</w:t>
      </w:r>
      <w:r w:rsidRPr="0073389C">
        <w:t xml:space="preserve">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w:t>
      </w:r>
      <w:r w:rsidR="00D53C88" w:rsidRPr="00D53C88">
        <w:t xml:space="preserve"> a dôkazné bremeno preukázania skutočnosti, že na relevantnom trhu neexistuje viac ako 1 alebo 2 dodávatelia znáša prijímateľ. Aj v tomto výnimočnom prípade je však povinnosťou prijímateľa zverejniť zákazku na webovom sídle a zaslať informáciu o tomto zverejnení na osobitný mailový kontakt</w:t>
      </w:r>
      <w:r w:rsidR="00EF4612">
        <w:t xml:space="preserve"> </w:t>
      </w:r>
      <w:r w:rsidR="00EF4612" w:rsidRPr="00EF4612">
        <w:t>zakazkycko@vlada.gov.sk</w:t>
      </w:r>
      <w:r w:rsidR="00EF4612">
        <w:t>.</w:t>
      </w:r>
      <w:r w:rsidR="00D53C88">
        <w:t xml:space="preserve"> </w:t>
      </w:r>
      <w:r w:rsidRPr="0073389C">
        <w:t xml:space="preserve"> </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A5C0C">
        <w:t>1</w:t>
      </w:r>
      <w:r w:rsidRPr="0073389C">
        <w:t>5 000 EUR upravuje Metodický pokyn CKO č. 14</w:t>
      </w:r>
      <w:r w:rsidR="005C00EC">
        <w:t xml:space="preserve"> </w:t>
      </w:r>
      <w:r w:rsidR="005C00EC" w:rsidRPr="005C00EC">
        <w:t xml:space="preserve">k zadávaniu zákaziek v hodnote nad </w:t>
      </w:r>
      <w:r w:rsidR="00EF4612">
        <w:t>1</w:t>
      </w:r>
      <w:r w:rsidR="005C00EC" w:rsidRPr="005C00EC">
        <w:t>5 000 EUR</w:t>
      </w:r>
      <w:r w:rsidRPr="0073389C">
        <w:t>.</w:t>
      </w:r>
    </w:p>
    <w:p w:rsidR="005C00EC" w:rsidRDefault="005C00EC" w:rsidP="009D7F63">
      <w:pPr>
        <w:tabs>
          <w:tab w:val="left" w:pos="1014"/>
        </w:tabs>
        <w:spacing w:before="120" w:after="120" w:line="288" w:lineRule="auto"/>
        <w:jc w:val="both"/>
        <w:rPr>
          <w:b/>
        </w:rPr>
      </w:pPr>
    </w:p>
    <w:p w:rsidR="009D7F63" w:rsidRPr="0073389C" w:rsidRDefault="009D7F63" w:rsidP="009D7F63">
      <w:pPr>
        <w:tabs>
          <w:tab w:val="left" w:pos="1014"/>
        </w:tabs>
        <w:spacing w:before="120" w:after="120" w:line="288" w:lineRule="auto"/>
        <w:jc w:val="both"/>
        <w:rPr>
          <w:b/>
        </w:rPr>
      </w:pPr>
      <w:r w:rsidRPr="0073389C">
        <w:rPr>
          <w:b/>
        </w:rPr>
        <w:t xml:space="preserve">Zákazky do </w:t>
      </w:r>
      <w:r w:rsidR="004A5C0C">
        <w:rPr>
          <w:b/>
        </w:rPr>
        <w:t>1</w:t>
      </w:r>
      <w:r w:rsidRPr="0073389C">
        <w:rPr>
          <w:b/>
        </w:rPr>
        <w:t>5 000 EUR</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lastRenderedPageBreak/>
        <w:t>Odporúčanie pre prijímateľa:</w:t>
      </w:r>
      <w:r w:rsidRPr="0073389C">
        <w:t xml:space="preserve"> V prípade zákaziek do </w:t>
      </w:r>
      <w:r w:rsidR="004A5C0C">
        <w:t>1</w:t>
      </w:r>
      <w:r w:rsidRPr="0073389C">
        <w:t xml:space="preserve">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5 000 </w:t>
      </w:r>
      <w:r w:rsidR="00A15E8E">
        <w:rPr>
          <w:b/>
        </w:rPr>
        <w:t>EUR</w:t>
      </w:r>
      <w:r w:rsidR="00A15E8E" w:rsidRPr="004A5C0C">
        <w:rPr>
          <w:b/>
        </w:rPr>
        <w:t xml:space="preserve"> </w:t>
      </w:r>
      <w:r w:rsidRPr="004A5C0C">
        <w:rPr>
          <w:b/>
        </w:rPr>
        <w:t xml:space="preserve">bez DPH, </w:t>
      </w:r>
      <w:r w:rsidRPr="00DD30A9">
        <w:t>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p>
    <w:p w:rsidR="00A15E8E" w:rsidRPr="00DD30A9" w:rsidRDefault="00A15E8E" w:rsidP="009D7F63">
      <w:pPr>
        <w:tabs>
          <w:tab w:val="left" w:pos="1014"/>
        </w:tabs>
        <w:spacing w:before="120" w:after="120" w:line="288" w:lineRule="auto"/>
        <w:jc w:val="both"/>
      </w:pPr>
      <w:r w:rsidRPr="00A15E8E">
        <w:rPr>
          <w:b/>
        </w:rPr>
        <w:t>V prípade zákaziek s nízkou hodnotou, ktorých hodnota je do 1 000 EUR bez DPH</w:t>
      </w:r>
      <w:r w:rsidRPr="00A15E8E">
        <w:t xml:space="preserve">, je možné určiť úspešného uchádzača priamym zadaním, ak poskytovateľ vo vzťahu k predmetu zákazky určil na dané výdavky finančné limity, ktoré zohľadňujú dodržanie pravidiel hospodárnosti v súlade s metodickým pokynom </w:t>
      </w:r>
      <w:hyperlink r:id="rId28" w:history="1">
        <w:r w:rsidRPr="00A15E8E">
          <w:rPr>
            <w:rStyle w:val="Hypertextovprepojenie"/>
          </w:rPr>
          <w:t>k overovaniu hospodárnosti výdavkov</w:t>
        </w:r>
      </w:hyperlink>
      <w:r w:rsidRPr="00A15E8E">
        <w:rPr>
          <w:vertAlign w:val="superscript"/>
        </w:rPr>
        <w:footnoteReference w:id="112"/>
      </w:r>
      <w:r w:rsidRPr="00A15E8E">
        <w:t>.</w:t>
      </w:r>
    </w:p>
    <w:p w:rsidR="00A57E12" w:rsidRDefault="00A57E12" w:rsidP="00A57E12">
      <w:pPr>
        <w:tabs>
          <w:tab w:val="left" w:pos="1014"/>
        </w:tabs>
        <w:spacing w:before="120" w:after="120" w:line="288" w:lineRule="auto"/>
        <w:jc w:val="both"/>
      </w:pPr>
    </w:p>
    <w:p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rsidR="009D7F63" w:rsidRPr="0073389C" w:rsidRDefault="009D7F63" w:rsidP="009D7F63">
      <w:pPr>
        <w:tabs>
          <w:tab w:val="left" w:pos="1014"/>
        </w:tabs>
        <w:spacing w:before="120" w:after="120" w:line="288" w:lineRule="auto"/>
        <w:jc w:val="both"/>
      </w:pPr>
    </w:p>
    <w:p w:rsidR="009D7F63" w:rsidRPr="0073389C" w:rsidRDefault="009D7F63" w:rsidP="009D7F63">
      <w:pPr>
        <w:pStyle w:val="Nadpis3"/>
        <w:ind w:left="567" w:firstLine="0"/>
        <w:rPr>
          <w:lang w:val="sk-SK"/>
        </w:rPr>
      </w:pPr>
      <w:bookmarkStart w:id="179" w:name="_Toc440372886"/>
      <w:bookmarkStart w:id="180" w:name="_Toc440636397"/>
      <w:r w:rsidRPr="0073389C">
        <w:rPr>
          <w:lang w:val="sk-SK"/>
        </w:rPr>
        <w:lastRenderedPageBreak/>
        <w:t>Zákazky nespadajúce pod zákon o verejnom obstarávaní</w:t>
      </w:r>
      <w:bookmarkEnd w:id="179"/>
      <w:bookmarkEnd w:id="180"/>
    </w:p>
    <w:p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w:t>
      </w:r>
    </w:p>
    <w:p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rsidR="009D7F63" w:rsidRPr="0073389C" w:rsidRDefault="009D7F63" w:rsidP="00151D4D">
      <w:pPr>
        <w:pStyle w:val="Odsekzoznamu"/>
        <w:numPr>
          <w:ilvl w:val="0"/>
          <w:numId w:val="43"/>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rsidR="00111724" w:rsidRDefault="009D7F63" w:rsidP="009D7F63">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p>
    <w:p w:rsidR="009D7F63" w:rsidRPr="0073389C" w:rsidRDefault="00111724" w:rsidP="009D7F63">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Výzva na predloženie ponuky (príloha č. </w:t>
      </w:r>
      <w:r w:rsidR="001A6E82" w:rsidRPr="0073389C">
        <w:t>2</w:t>
      </w:r>
      <w:r w:rsidR="001A6E82">
        <w:t>4</w:t>
      </w:r>
      <w:r w:rsidR="009D7F63" w:rsidRPr="0073389C">
        <w:t>) obsahuje najmä:</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rsidR="009D7F63" w:rsidRPr="0073389C" w:rsidRDefault="00E8739A"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lastRenderedPageBreak/>
        <w:t xml:space="preserve">spôsob označenia obalu s ponukou (adresa </w:t>
      </w:r>
      <w:r w:rsidR="000D28F2">
        <w:t>prijímateľa</w:t>
      </w:r>
      <w:r w:rsidRPr="0073389C">
        <w:t xml:space="preserve">, adresa uchádzača, označenie „Neotvárať“ a „názov zákazky“), </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Pr="001F7F84">
        <w:t>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doplňujúcim nástrojom pre účely zabezpečenia dodržania pravidiel hospodárnosti.</w:t>
      </w:r>
    </w:p>
    <w:p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p>
    <w:p w:rsidR="00C43500" w:rsidRDefault="00C43500" w:rsidP="009D7F63">
      <w:pPr>
        <w:autoSpaceDE w:val="0"/>
        <w:autoSpaceDN w:val="0"/>
        <w:adjustRightInd w:val="0"/>
        <w:spacing w:before="120" w:after="120" w:line="288" w:lineRule="auto"/>
        <w:jc w:val="both"/>
        <w:rPr>
          <w:b/>
          <w:i/>
          <w:color w:val="FF0000"/>
        </w:rPr>
      </w:pPr>
    </w:p>
    <w:p w:rsidR="00914736" w:rsidRPr="001F7F84" w:rsidRDefault="00914736" w:rsidP="00914736">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 alebo písm. q) ZVO je prijímateľ povinný vykonať prieskum trhu (deklaratórny prieskum), ktorým preukáže, že zákazka, ktorá bude zadaná priamo dodávateľovi v zmysle § 1 ods. 12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rsidR="00914736" w:rsidRDefault="00914736" w:rsidP="009D7F63">
      <w:pPr>
        <w:autoSpaceDE w:val="0"/>
        <w:autoSpaceDN w:val="0"/>
        <w:adjustRightInd w:val="0"/>
        <w:spacing w:before="120" w:after="120" w:line="288" w:lineRule="auto"/>
        <w:jc w:val="both"/>
        <w:rPr>
          <w:b/>
          <w:i/>
          <w:color w:val="FF0000"/>
        </w:rPr>
      </w:pPr>
    </w:p>
    <w:p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w:t>
      </w:r>
      <w:r w:rsidR="004A5C0C">
        <w:t>1</w:t>
      </w:r>
      <w:r w:rsidRPr="0073389C">
        <w:t xml:space="preserve">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w:t>
      </w:r>
      <w:r w:rsidR="004A5C0C">
        <w:t xml:space="preserve"> následne </w:t>
      </w:r>
      <w:r w:rsidR="00D642ED" w:rsidRPr="00D642ED">
        <w:rPr>
          <w:b/>
        </w:rPr>
        <w:t>po podpise zmluvy</w:t>
      </w:r>
      <w:r w:rsidR="00D642ED" w:rsidRPr="00D642ED">
        <w:t xml:space="preserve"> analogicky k následnej ex-post kontrole. Ak ponuka úspešného uchádzača je nižšia ako </w:t>
      </w:r>
      <w:r w:rsidR="004A5C0C">
        <w:t>1</w:t>
      </w:r>
      <w:r w:rsidR="00D642ED" w:rsidRPr="00D642ED">
        <w:t>5 000 EUR bez DPH, prijímateľ takúto zákazku predkladá na kontrolu VO až po podpise zmluvy s úspešným uchádzačom analogicky k postupu pri štandardnej ex-post kontrole</w:t>
      </w:r>
      <w:r w:rsidRPr="0073389C">
        <w:t xml:space="preserve">. </w:t>
      </w:r>
    </w:p>
    <w:p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lastRenderedPageBreak/>
        <w:t>návrh zmluvy s úspešným uchádzačom,</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rsidR="00E56F7C" w:rsidRDefault="00E56F7C" w:rsidP="009D7F63">
      <w:pPr>
        <w:autoSpaceDE w:val="0"/>
        <w:autoSpaceDN w:val="0"/>
        <w:adjustRightInd w:val="0"/>
        <w:spacing w:before="120" w:after="120" w:line="288" w:lineRule="auto"/>
        <w:jc w:val="both"/>
        <w:rPr>
          <w:b/>
          <w:i/>
        </w:rPr>
      </w:pPr>
    </w:p>
    <w:p w:rsidR="00E56F7C" w:rsidRPr="00E56F7C"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E56F7C">
        <w:rPr>
          <w:b/>
          <w:i/>
        </w:rPr>
        <w:t xml:space="preserve">Dôležité upozornenie: </w:t>
      </w:r>
      <w:r w:rsidRPr="00E56F7C">
        <w:t>V prípade uskutočnenia osobného prieskumu trhu u dodávateľa je prijímateľ povinný tento prieskum hodnoverne zdokumentov</w:t>
      </w:r>
      <w:r w:rsidRPr="00C047D6">
        <w:t xml:space="preserve">ať, napr. vyhotovením fotografií, ktoré preukážu cenu predmetu zákazky v čase uskutočňovania prieskumu, zápis z rokovania potvrdenými oboma stranami. </w:t>
      </w:r>
      <w:r>
        <w:t>Poskytovateľ</w:t>
      </w:r>
      <w:r w:rsidRPr="00E56F7C">
        <w:t xml:space="preserve"> upozorňuje prijímateľa, že osobný prieskum trhu je možné vykonať len na spotrebný tovar.</w:t>
      </w:r>
    </w:p>
    <w:p w:rsidR="00E56F7C" w:rsidRDefault="00E56F7C" w:rsidP="009D7F63">
      <w:pPr>
        <w:autoSpaceDE w:val="0"/>
        <w:autoSpaceDN w:val="0"/>
        <w:adjustRightInd w:val="0"/>
        <w:spacing w:before="120" w:after="120" w:line="288" w:lineRule="auto"/>
        <w:jc w:val="both"/>
      </w:pPr>
    </w:p>
    <w:p w:rsidR="009D7F63" w:rsidRDefault="004A5C0C" w:rsidP="009D7F63">
      <w:pPr>
        <w:autoSpaceDE w:val="0"/>
        <w:autoSpaceDN w:val="0"/>
        <w:adjustRightInd w:val="0"/>
        <w:spacing w:before="120" w:after="120" w:line="288" w:lineRule="auto"/>
        <w:jc w:val="both"/>
      </w:pPr>
      <w:r w:rsidRPr="004A5C0C">
        <w:t xml:space="preserve">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vrátane zásady </w:t>
      </w:r>
      <w:r w:rsidR="00047055" w:rsidRPr="00047055">
        <w:t>hospodárnosti, efektívnosti a účinnosti</w:t>
      </w:r>
      <w:r w:rsidRPr="004A5C0C">
        <w:t xml:space="preserve"> podľa čl. 3</w:t>
      </w:r>
      <w:r w:rsidR="00047055">
        <w:t>3</w:t>
      </w:r>
      <w:r w:rsidRPr="004A5C0C">
        <w:t xml:space="preserve"> nariadenia </w:t>
      </w:r>
      <w:r w:rsidR="00047055">
        <w:t>2018/1046</w:t>
      </w:r>
      <w:r w:rsidRPr="004A5C0C">
        <w:t xml:space="preserve"> v riadiacej dokumentácii ku konkrétnej výzve/vyzvaniu v Príručke k oprávnenosti výdavkov, v ktorej sú stanovené finančné a percentuálne limity oprávnených výdavkov.</w:t>
      </w:r>
    </w:p>
    <w:p w:rsidR="005F5EA3" w:rsidRPr="0073389C" w:rsidRDefault="005F5EA3" w:rsidP="009D7F63">
      <w:pPr>
        <w:autoSpaceDE w:val="0"/>
        <w:autoSpaceDN w:val="0"/>
        <w:adjustRightInd w:val="0"/>
        <w:spacing w:before="120" w:after="120" w:line="288" w:lineRule="auto"/>
        <w:jc w:val="both"/>
      </w:pPr>
    </w:p>
    <w:p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 xml:space="preserve">Pokiaľ verejný obstarávateľ zadá zákazku s peňažným plnením (za odplatu) právnickej osobe v súlade s § 1 ods. 8  ZVO je pre posúdenie možnosti neaplikovania ZVO potrebné </w:t>
      </w:r>
      <w:r w:rsidRPr="001F7F84">
        <w:rPr>
          <w:rFonts w:cs="Arial"/>
          <w:b/>
          <w:szCs w:val="19"/>
        </w:rPr>
        <w:t>kumulatívne</w:t>
      </w:r>
      <w:r w:rsidRPr="001F7F84">
        <w:rPr>
          <w:rFonts w:cs="Arial"/>
          <w:szCs w:val="19"/>
        </w:rPr>
        <w:t xml:space="preserve"> splniť nasledovné podmienky:</w:t>
      </w:r>
    </w:p>
    <w:p w:rsidR="00312317" w:rsidRPr="001F7F84" w:rsidRDefault="00312317" w:rsidP="00151D4D">
      <w:pPr>
        <w:pStyle w:val="Odsekzoznamu"/>
        <w:numPr>
          <w:ilvl w:val="0"/>
          <w:numId w:val="105"/>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rsidR="00312317" w:rsidRP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rsid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rsidR="009D7F63" w:rsidRPr="0073389C" w:rsidRDefault="009D7F63" w:rsidP="009D7F63">
      <w:pPr>
        <w:autoSpaceDE w:val="0"/>
        <w:autoSpaceDN w:val="0"/>
        <w:adjustRightInd w:val="0"/>
        <w:spacing w:before="120" w:after="120" w:line="288" w:lineRule="auto"/>
        <w:jc w:val="both"/>
      </w:pPr>
      <w:r w:rsidRPr="0073389C">
        <w:lastRenderedPageBreak/>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rsidR="009D7F63" w:rsidRDefault="001874BF"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rsidR="005F5EA3" w:rsidRPr="0073389C" w:rsidRDefault="005F5EA3" w:rsidP="009D7F63">
      <w:pPr>
        <w:autoSpaceDE w:val="0"/>
        <w:autoSpaceDN w:val="0"/>
        <w:adjustRightInd w:val="0"/>
        <w:spacing w:before="120" w:after="120" w:line="288" w:lineRule="auto"/>
        <w:jc w:val="both"/>
      </w:pPr>
    </w:p>
    <w:p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w:t>
      </w:r>
      <w:r w:rsidR="004A5C0C">
        <w:t>1</w:t>
      </w:r>
      <w:r w:rsidR="00367E6F" w:rsidRPr="00367E6F">
        <w:t xml:space="preserve">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4A5C0C">
        <w:t>1</w:t>
      </w:r>
      <w:r w:rsidR="00367E6F" w:rsidRPr="00367E6F">
        <w:t xml:space="preserve">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w:t>
      </w:r>
      <w:r w:rsidRPr="0073389C">
        <w:lastRenderedPageBreak/>
        <w:t xml:space="preserve">dňu predloženia dokumentácie), zriaďovacia listina vrátane všetkých relevantných dodatkov, zakladateľská listina, spoločenská zmluva, výpis z centrálneho depozitára cenných papierov, </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preukázanie určenia hodnoty zákazky z pohľadu hospodárnosti v nadväznosti na povinnosť </w:t>
      </w:r>
      <w:r w:rsidR="00312317">
        <w:t xml:space="preserve">dodržať princíp </w:t>
      </w:r>
      <w:r w:rsidRPr="0073389C">
        <w:t>hospodárnosti vyplývajúcej zo zákona o finančnej kontrole a zo zákona o rozpočtových pravidlách,</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rsidR="009D7F63" w:rsidRPr="0073389C" w:rsidRDefault="00312317"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rsidR="009D7F63" w:rsidRPr="0073389C" w:rsidRDefault="009D7F63" w:rsidP="009D7F63">
      <w:pPr>
        <w:pStyle w:val="Nadpis3"/>
        <w:ind w:left="567" w:firstLine="0"/>
        <w:rPr>
          <w:lang w:val="sk-SK"/>
        </w:rPr>
      </w:pPr>
      <w:r w:rsidRPr="0073389C">
        <w:rPr>
          <w:lang w:val="sk-SK"/>
        </w:rPr>
        <w:lastRenderedPageBreak/>
        <w:t xml:space="preserve"> </w:t>
      </w:r>
      <w:bookmarkStart w:id="181" w:name="_Toc440372887"/>
      <w:bookmarkStart w:id="182" w:name="_Toc440636398"/>
      <w:r w:rsidRPr="0073389C">
        <w:rPr>
          <w:lang w:val="sk-SK"/>
        </w:rPr>
        <w:t>Konflikt záujmov</w:t>
      </w:r>
      <w:bookmarkEnd w:id="181"/>
      <w:bookmarkEnd w:id="182"/>
    </w:p>
    <w:p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(t.j. záujem odporujúci verejnému záujmu), ktorý možno vnímať ako ohrozenie nestrannosti a nezávislosti v súvislosti s daným postupom VO, sa týka v zmysle MP CKO č. 13 najmä:</w:t>
      </w:r>
    </w:p>
    <w:p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w:t>
      </w:r>
      <w:r w:rsidRPr="0073389C">
        <w:rPr>
          <w:color w:val="000000"/>
        </w:rPr>
        <w:lastRenderedPageBreak/>
        <w:t xml:space="preserve">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rsidR="001325C0" w:rsidRDefault="001325C0" w:rsidP="009D7F63">
      <w:pPr>
        <w:autoSpaceDE w:val="0"/>
        <w:autoSpaceDN w:val="0"/>
        <w:adjustRightInd w:val="0"/>
        <w:spacing w:before="120" w:after="120" w:line="288" w:lineRule="auto"/>
        <w:jc w:val="both"/>
        <w:rPr>
          <w:color w:val="000000"/>
        </w:rPr>
      </w:pPr>
    </w:p>
    <w:p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rsidR="001325C0" w:rsidRPr="0073389C" w:rsidRDefault="001325C0" w:rsidP="009D7F63">
      <w:pPr>
        <w:autoSpaceDE w:val="0"/>
        <w:autoSpaceDN w:val="0"/>
        <w:adjustRightInd w:val="0"/>
        <w:spacing w:before="120" w:after="120" w:line="288" w:lineRule="auto"/>
        <w:jc w:val="both"/>
        <w:rPr>
          <w:color w:val="000000"/>
        </w:rPr>
      </w:pPr>
    </w:p>
    <w:p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rPr>
                <w:rFonts w:asciiTheme="minorHAnsi" w:hAnsiTheme="minorHAnsi"/>
                <w:b w:val="0"/>
              </w:rPr>
            </w:pPr>
          </w:p>
        </w:tc>
        <w:tc>
          <w:tcPr>
            <w:tcW w:w="4536" w:type="dxa"/>
            <w:vAlign w:val="center"/>
          </w:tcPr>
          <w:p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13"/>
            </w:r>
          </w:p>
        </w:tc>
        <w:tc>
          <w:tcPr>
            <w:tcW w:w="4252" w:type="dxa"/>
            <w:vAlign w:val="center"/>
          </w:tcPr>
          <w:p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a)</w:t>
            </w:r>
          </w:p>
        </w:tc>
        <w:tc>
          <w:tcPr>
            <w:tcW w:w="4536" w:type="dxa"/>
            <w:vAlign w:val="center"/>
          </w:tcPr>
          <w:p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b)</w:t>
            </w:r>
          </w:p>
        </w:tc>
        <w:tc>
          <w:tcPr>
            <w:tcW w:w="4536" w:type="dxa"/>
            <w:vAlign w:val="center"/>
          </w:tcPr>
          <w:p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14"/>
            </w:r>
            <w:r w:rsidRPr="0073389C">
              <w:t xml:space="preserve"> člena  štatutárneho orgánu </w:t>
            </w:r>
            <w:r w:rsidR="001325C0">
              <w:t>prijímateľa</w:t>
            </w:r>
            <w:r w:rsidRPr="0073389C">
              <w:t>.</w:t>
            </w:r>
          </w:p>
        </w:tc>
        <w:tc>
          <w:tcPr>
            <w:tcW w:w="4252" w:type="dxa"/>
            <w:vAlign w:val="center"/>
          </w:tcPr>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c)</w:t>
            </w:r>
          </w:p>
        </w:tc>
        <w:tc>
          <w:tcPr>
            <w:tcW w:w="4536" w:type="dxa"/>
            <w:vAlign w:val="center"/>
          </w:tcPr>
          <w:p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d)</w:t>
            </w:r>
          </w:p>
        </w:tc>
        <w:tc>
          <w:tcPr>
            <w:tcW w:w="4536" w:type="dxa"/>
            <w:vAlign w:val="center"/>
          </w:tcPr>
          <w:p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e)</w:t>
            </w:r>
          </w:p>
        </w:tc>
        <w:tc>
          <w:tcPr>
            <w:tcW w:w="4536" w:type="dxa"/>
            <w:vAlign w:val="center"/>
          </w:tcPr>
          <w:p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lastRenderedPageBreak/>
              <w:t>f)</w:t>
            </w:r>
          </w:p>
        </w:tc>
        <w:tc>
          <w:tcPr>
            <w:tcW w:w="4536" w:type="dxa"/>
            <w:vAlign w:val="center"/>
          </w:tcPr>
          <w:p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15"/>
            </w:r>
            <w:r w:rsidR="001325C0">
              <w:t xml:space="preserve"> </w:t>
            </w:r>
            <w:r w:rsidRPr="0073389C">
              <w:t xml:space="preserve"> člena štatutárneho orgánu </w:t>
            </w:r>
            <w:r w:rsidR="001325C0">
              <w:t>prijímateľa</w:t>
            </w:r>
            <w:r w:rsidRPr="0073389C">
              <w:t>.</w:t>
            </w:r>
          </w:p>
        </w:tc>
        <w:tc>
          <w:tcPr>
            <w:tcW w:w="4252" w:type="dxa"/>
            <w:vAlign w:val="center"/>
          </w:tcPr>
          <w:p w:rsidR="001325C0" w:rsidRDefault="001325C0"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g)</w:t>
            </w:r>
          </w:p>
        </w:tc>
        <w:tc>
          <w:tcPr>
            <w:tcW w:w="4536" w:type="dxa"/>
            <w:vAlign w:val="center"/>
          </w:tcPr>
          <w:p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h)</w:t>
            </w:r>
          </w:p>
        </w:tc>
        <w:tc>
          <w:tcPr>
            <w:tcW w:w="4536" w:type="dxa"/>
            <w:vAlign w:val="center"/>
          </w:tcPr>
          <w:p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i)</w:t>
            </w:r>
          </w:p>
        </w:tc>
        <w:tc>
          <w:tcPr>
            <w:tcW w:w="4536" w:type="dxa"/>
            <w:vAlign w:val="center"/>
          </w:tcPr>
          <w:p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16"/>
            </w:r>
            <w:r w:rsidRPr="0073389C">
              <w:t xml:space="preserve">). Spoločenské alebo osobné kontakty (blízka osoba) medzi osobami úspešného uchádzača a  </w:t>
            </w:r>
            <w:r w:rsidR="001325C0">
              <w:t>prijímateľa</w:t>
            </w:r>
            <w:r w:rsidRPr="0073389C">
              <w:t>.</w:t>
            </w:r>
          </w:p>
          <w:p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rsidR="009D7F63" w:rsidRPr="0073389C" w:rsidRDefault="009D7F63" w:rsidP="00151D4D">
            <w:pPr>
              <w:pStyle w:val="Odsekzoznamu"/>
              <w:numPr>
                <w:ilvl w:val="0"/>
                <w:numId w:val="45"/>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v priebehu krátkeho časového úseku sa bez zjavného dôvodu vydajú dve alebo viaceré zmluvy na totožné položky, čo vedie k použitiu menej konkurencieschopného postupu obstarania.</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keepNext/>
              <w:keepLines/>
              <w:numPr>
                <w:ilvl w:val="0"/>
                <w:numId w:val="46"/>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rsidR="009D7F63" w:rsidRPr="0073389C" w:rsidRDefault="009D7F63" w:rsidP="00151D4D">
            <w:pPr>
              <w:pStyle w:val="Odsekzoznamu"/>
              <w:keepNext/>
              <w:keepLines/>
              <w:numPr>
                <w:ilvl w:val="0"/>
                <w:numId w:val="46"/>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pPr>
            <w:r w:rsidRPr="0073389C">
              <w:lastRenderedPageBreak/>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rsidR="009D7F63" w:rsidRPr="0073389C" w:rsidRDefault="00DF0865"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b/>
              </w:rPr>
            </w:pPr>
            <w:r w:rsidRPr="0073389C">
              <w:t>Akceptujú sa nepravé osvedčenia.</w:t>
            </w:r>
          </w:p>
          <w:p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lastRenderedPageBreak/>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pPr>
            <w:r w:rsidRPr="0073389C">
              <w:t>Znížilo sa množstvo položiek, ktoré sa majú dodať, bez úmerného zníženia výšky úhrady.</w:t>
            </w:r>
          </w:p>
          <w:p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rsidR="009D7F63" w:rsidRPr="0073389C" w:rsidRDefault="00D97E57"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rsidR="009D7F63" w:rsidRDefault="009D7F63" w:rsidP="009D7F63">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rsidR="00F457A3" w:rsidRPr="00CA3B38" w:rsidRDefault="00F457A3" w:rsidP="00F457A3">
      <w:pPr>
        <w:rPr>
          <w:rFonts w:ascii="Times New Roman" w:hAnsi="Times New Roman"/>
          <w:b/>
          <w:sz w:val="24"/>
        </w:rPr>
      </w:pPr>
    </w:p>
    <w:p w:rsidR="0040641A" w:rsidRPr="00E53156" w:rsidRDefault="0040641A" w:rsidP="00E53156">
      <w:pPr>
        <w:tabs>
          <w:tab w:val="left" w:pos="0"/>
        </w:tabs>
        <w:spacing w:after="200" w:line="276" w:lineRule="auto"/>
        <w:jc w:val="both"/>
      </w:pPr>
      <w:r>
        <w:t>Verejné obstarávanie tovarov, služieb, alebo stavebných prác na ktoré sa viažu  výdavky, ktoré spadajú pod  ZVV, sa počas implementácie projektu neoveruje. Ak sa RO dozvie, že došlo alebo mohlo dôjsť k porušeniu postupov týkajúcich sa verejného obstarávania</w:t>
      </w:r>
      <w:r w:rsidR="00F41EF2">
        <w:t xml:space="preserve"> (bez ohľadu na to, či ho vykonal prijímateľ alebo 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p>
    <w:p w:rsidR="009D7F63" w:rsidRPr="0073389C" w:rsidRDefault="009D7F63" w:rsidP="009D7F63">
      <w:pPr>
        <w:spacing w:before="120" w:after="120" w:line="288" w:lineRule="auto"/>
        <w:jc w:val="both"/>
      </w:pPr>
    </w:p>
    <w:p w:rsidR="009D7F63" w:rsidRPr="0073389C" w:rsidRDefault="009D7F63" w:rsidP="009D7F63">
      <w:pPr>
        <w:pStyle w:val="Nadpis2"/>
        <w:spacing w:line="288" w:lineRule="auto"/>
        <w:rPr>
          <w:lang w:val="sk-SK"/>
        </w:rPr>
      </w:pPr>
      <w:bookmarkStart w:id="183" w:name="_Toc410907878"/>
      <w:bookmarkStart w:id="184" w:name="_Toc440372888"/>
      <w:bookmarkStart w:id="185" w:name="_Toc440636399"/>
      <w:r w:rsidRPr="0073389C">
        <w:rPr>
          <w:lang w:val="sk-SK"/>
        </w:rPr>
        <w:t>Informačný systém (ITMS2014+)</w:t>
      </w:r>
      <w:bookmarkEnd w:id="183"/>
      <w:bookmarkEnd w:id="184"/>
      <w:bookmarkEnd w:id="185"/>
    </w:p>
    <w:p w:rsidR="009D7F63" w:rsidRPr="0073389C" w:rsidRDefault="009D7F63" w:rsidP="009D7F63">
      <w:pPr>
        <w:spacing w:before="120" w:after="120" w:line="288" w:lineRule="auto"/>
        <w:jc w:val="both"/>
      </w:pPr>
      <w:r w:rsidRPr="0073389C">
        <w:t xml:space="preserve">ITMS2014+ – IT monitorovací systém pre štrukturálne fondy slúži na komplexné sledovanie priebehu realizácie projektov a stavu čerpania prostriedkov na úrovni jednotlivých EŠIF, operačných programov, </w:t>
      </w:r>
      <w:r w:rsidRPr="0073389C">
        <w:lastRenderedPageBreak/>
        <w:t>prioritných osí, špecifických cieľov a projektov. Zabezpečenie funkčnosti ITMS2014+ je plne v kompetencii C</w:t>
      </w:r>
      <w:r w:rsidR="00A672FF">
        <w:t>KO</w:t>
      </w:r>
      <w:r w:rsidRPr="0073389C">
        <w:t xml:space="preserve"> v spolupráci s Certifikačným orgánom a DataCentrom.</w:t>
      </w:r>
    </w:p>
    <w:p w:rsidR="009D7F63" w:rsidRPr="0073389C" w:rsidRDefault="009D7F63" w:rsidP="009D7F63">
      <w:pPr>
        <w:spacing w:before="120" w:after="120" w:line="288" w:lineRule="auto"/>
        <w:jc w:val="both"/>
      </w:pPr>
      <w:r w:rsidRPr="0073389C">
        <w:t xml:space="preserve">ITMS2014+ je delený na tri hlavné časti: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17"/>
      </w:r>
      <w:r w:rsidRPr="0073389C">
        <w:t>, tento prístup ďalej využíva na predkladanie všetkých relevantných dokumentov, najmä:</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rsidR="009D7F63" w:rsidRPr="0073389C" w:rsidRDefault="009D7F63" w:rsidP="009D7F63">
      <w:pPr>
        <w:pStyle w:val="Nadpis2"/>
        <w:spacing w:line="288" w:lineRule="auto"/>
        <w:rPr>
          <w:lang w:val="sk-SK"/>
        </w:rPr>
      </w:pPr>
      <w:bookmarkStart w:id="186" w:name="_Toc440372889"/>
      <w:bookmarkStart w:id="187" w:name="_Toc440636400"/>
      <w:r w:rsidRPr="0073389C">
        <w:rPr>
          <w:lang w:val="sk-SK"/>
        </w:rPr>
        <w:t>Informovanie a komunikácia</w:t>
      </w:r>
      <w:bookmarkEnd w:id="186"/>
      <w:bookmarkEnd w:id="187"/>
    </w:p>
    <w:p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9" w:history="1">
        <w:r w:rsidRPr="0073389C">
          <w:rPr>
            <w:rStyle w:val="Hypertextovprepojenie"/>
          </w:rPr>
          <w:t>www.opevs.eu</w:t>
        </w:r>
      </w:hyperlink>
      <w:r w:rsidR="00DF5D23" w:rsidRPr="0084082D">
        <w:rPr>
          <w:rStyle w:val="Hypertextovprepojenie"/>
          <w:color w:val="auto"/>
          <w:u w:val="none"/>
        </w:rPr>
        <w:t>,</w:t>
      </w:r>
      <w:r w:rsidR="005B7659" w:rsidRPr="0084082D">
        <w:rPr>
          <w:rStyle w:val="Hypertextovprepojenie"/>
          <w:color w:val="auto"/>
          <w:u w:val="none"/>
        </w:rPr>
        <w:t xml:space="preserve"> resp.</w:t>
      </w:r>
      <w:r w:rsidR="005B7659" w:rsidRPr="0084082D">
        <w:rPr>
          <w:rStyle w:val="Hypertextovprepojenie"/>
          <w:color w:val="auto"/>
        </w:rPr>
        <w:t xml:space="preserve"> </w:t>
      </w:r>
      <w:r w:rsidR="005B7659">
        <w:rPr>
          <w:rStyle w:val="Hypertextovprepojenie"/>
        </w:rPr>
        <w:t>www.reformuj.sk</w:t>
      </w:r>
      <w:r w:rsidRPr="0073389C">
        <w:rPr>
          <w:rStyle w:val="Hypertextovprepojenie"/>
        </w:rPr>
        <w:t>.</w:t>
      </w:r>
      <w:r w:rsidRPr="0073389C">
        <w:t xml:space="preserve"> </w:t>
      </w:r>
    </w:p>
    <w:p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rsidR="009D7F63" w:rsidRPr="0073389C" w:rsidRDefault="009D7F63" w:rsidP="009D7F63">
      <w:pPr>
        <w:spacing w:before="120" w:after="120" w:line="288" w:lineRule="auto"/>
        <w:jc w:val="both"/>
      </w:pPr>
      <w:r w:rsidRPr="0073389C">
        <w:lastRenderedPageBreak/>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w:t>
      </w:r>
      <w:r w:rsidRPr="0073389C">
        <w:lastRenderedPageBreak/>
        <w:t xml:space="preserve">postupov, či vyrozumenia. Ak si prijímateľ bude viesť prehľadnú projektovú dokumentáciu, bude dobre pripravený na konzultácie, </w:t>
      </w:r>
      <w:r w:rsidR="001D4D5C">
        <w:t xml:space="preserve">finančnú </w:t>
      </w:r>
      <w:r w:rsidRPr="0073389C">
        <w:t>kontrolu na mieste či prípadný audit.</w:t>
      </w:r>
    </w:p>
    <w:p w:rsidR="009D7F63" w:rsidRPr="0073389C" w:rsidRDefault="009D7F63" w:rsidP="009D7F63">
      <w:pPr>
        <w:pStyle w:val="Nadpis1"/>
        <w:spacing w:before="120" w:after="120" w:line="288" w:lineRule="auto"/>
        <w:ind w:left="0" w:firstLine="0"/>
        <w:rPr>
          <w:rFonts w:ascii="Arial" w:hAnsi="Arial"/>
          <w:lang w:val="sk-SK"/>
        </w:rPr>
      </w:pPr>
      <w:bookmarkStart w:id="188" w:name="_Toc440372890"/>
      <w:bookmarkStart w:id="189" w:name="_Toc440636401"/>
      <w:bookmarkStart w:id="190" w:name="_Toc410907880"/>
      <w:r w:rsidRPr="0073389C">
        <w:rPr>
          <w:rFonts w:ascii="Arial" w:hAnsi="Arial"/>
          <w:lang w:val="sk-SK"/>
        </w:rPr>
        <w:lastRenderedPageBreak/>
        <w:t>Kontrola a overovanie oprávnenosti výdavkov</w:t>
      </w:r>
      <w:bookmarkEnd w:id="188"/>
      <w:bookmarkEnd w:id="189"/>
      <w:r w:rsidRPr="0073389C">
        <w:rPr>
          <w:rFonts w:ascii="Arial" w:hAnsi="Arial"/>
          <w:lang w:val="sk-SK"/>
        </w:rPr>
        <w:t xml:space="preserve"> </w:t>
      </w:r>
      <w:bookmarkEnd w:id="190"/>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rsidR="009D7F63" w:rsidRPr="0073389C" w:rsidRDefault="009D7F63" w:rsidP="009D7F63">
      <w:pPr>
        <w:pStyle w:val="Nadpis2"/>
        <w:spacing w:line="288" w:lineRule="auto"/>
        <w:rPr>
          <w:lang w:val="sk-SK"/>
        </w:rPr>
      </w:pPr>
      <w:bookmarkStart w:id="191" w:name="_Toc410907881"/>
      <w:bookmarkStart w:id="192" w:name="_Toc440372891"/>
      <w:bookmarkStart w:id="193" w:name="_Toc440636402"/>
      <w:r w:rsidRPr="0073389C">
        <w:rPr>
          <w:lang w:val="sk-SK"/>
        </w:rPr>
        <w:t xml:space="preserve">Administratívna </w:t>
      </w:r>
      <w:r w:rsidR="00F17DE9">
        <w:rPr>
          <w:lang w:val="sk-SK"/>
        </w:rPr>
        <w:t xml:space="preserve">finančná </w:t>
      </w:r>
      <w:r w:rsidRPr="0073389C">
        <w:rPr>
          <w:lang w:val="sk-SK"/>
        </w:rPr>
        <w:t>kontrola</w:t>
      </w:r>
      <w:bookmarkEnd w:id="191"/>
      <w:bookmarkEnd w:id="192"/>
      <w:bookmarkEnd w:id="193"/>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potrebám projektu;</w:t>
      </w:r>
    </w:p>
    <w:p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rsidR="009D7F63" w:rsidRPr="0073389C" w:rsidRDefault="009D7F63" w:rsidP="009D7F63">
      <w:pPr>
        <w:pStyle w:val="Zkladntext"/>
        <w:spacing w:before="120" w:after="120" w:line="288" w:lineRule="auto"/>
        <w:rPr>
          <w:rFonts w:ascii="Arial" w:hAnsi="Arial" w:cs="Arial"/>
          <w:sz w:val="19"/>
          <w:szCs w:val="19"/>
          <w:lang w:val="sk-SK"/>
        </w:rPr>
      </w:pPr>
    </w:p>
    <w:p w:rsidR="009D7F63" w:rsidRPr="0073389C" w:rsidRDefault="00614746" w:rsidP="009D7F63">
      <w:pPr>
        <w:pStyle w:val="Nadpis2"/>
        <w:spacing w:line="288" w:lineRule="auto"/>
        <w:ind w:left="0" w:firstLine="0"/>
        <w:rPr>
          <w:lang w:val="sk-SK"/>
        </w:rPr>
      </w:pPr>
      <w:bookmarkStart w:id="194" w:name="_Toc410907882"/>
      <w:bookmarkStart w:id="195" w:name="_Toc440372892"/>
      <w:bookmarkStart w:id="196" w:name="_Toc440636403"/>
      <w:r>
        <w:rPr>
          <w:lang w:val="sk-SK"/>
        </w:rPr>
        <w:t>Finančná k</w:t>
      </w:r>
      <w:r w:rsidR="009D7F63" w:rsidRPr="0073389C">
        <w:rPr>
          <w:lang w:val="sk-SK"/>
        </w:rPr>
        <w:t>ontrola na mieste</w:t>
      </w:r>
      <w:bookmarkEnd w:id="194"/>
      <w:bookmarkEnd w:id="195"/>
      <w:bookmarkEnd w:id="196"/>
      <w:r w:rsidR="009D7F63" w:rsidRPr="0073389C">
        <w:rPr>
          <w:lang w:val="sk-SK"/>
        </w:rPr>
        <w:tab/>
      </w:r>
      <w:r w:rsidR="009D7F63" w:rsidRPr="0073389C">
        <w:rPr>
          <w:lang w:val="sk-SK"/>
        </w:rPr>
        <w:tab/>
      </w:r>
    </w:p>
    <w:p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výdavky projektu sú v súlade so schváleným projektom;</w:t>
      </w:r>
    </w:p>
    <w:p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adekvátnosť a overiteľnosť podporných dokumentov;</w:t>
      </w:r>
    </w:p>
    <w:p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VO na národnej úrovni aj na úrovni EÚ;</w:t>
      </w:r>
    </w:p>
    <w:p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rsidR="00C305A5" w:rsidRPr="00771817"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rsidR="006C7FDB"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rsidR="00200C61" w:rsidRDefault="00200C61" w:rsidP="002244BF">
      <w:pPr>
        <w:pStyle w:val="Default"/>
        <w:numPr>
          <w:ilvl w:val="1"/>
          <w:numId w:val="100"/>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rsidR="00577329" w:rsidRPr="00200C61" w:rsidRDefault="00577329" w:rsidP="00771817">
      <w:pPr>
        <w:pStyle w:val="Default"/>
        <w:spacing w:before="120" w:after="120" w:line="288" w:lineRule="auto"/>
        <w:jc w:val="both"/>
        <w:rPr>
          <w:rFonts w:ascii="Arial" w:hAnsi="Arial" w:cs="Arial"/>
          <w:color w:val="auto"/>
          <w:sz w:val="19"/>
          <w:szCs w:val="19"/>
          <w:lang w:val="sk-SK"/>
        </w:rPr>
      </w:pPr>
    </w:p>
    <w:p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t.j. v prípade existencie partnerov prijímateľa je poskytovateľ povinný vykonať predmetnú kontrolu u každého z nich, </w:t>
      </w:r>
      <w:r w:rsidRPr="00771817">
        <w:rPr>
          <w:color w:val="auto"/>
          <w:lang w:val="sk-SK"/>
        </w:rPr>
        <w:t>v závislosti od cieľov a zamerania finančnej kontroly projektu na mieste.</w:t>
      </w:r>
    </w:p>
    <w:p w:rsidR="00EE3B9F" w:rsidRPr="003F321D" w:rsidRDefault="00EE3B9F" w:rsidP="00771817">
      <w:pPr>
        <w:pStyle w:val="Bulletslevel1"/>
        <w:numPr>
          <w:ilvl w:val="0"/>
          <w:numId w:val="0"/>
        </w:numPr>
        <w:spacing w:after="120" w:line="288" w:lineRule="auto"/>
        <w:ind w:left="567"/>
        <w:jc w:val="both"/>
        <w:rPr>
          <w:rFonts w:cs="Arial"/>
          <w:szCs w:val="19"/>
          <w:lang w:val="sk-SK"/>
        </w:rPr>
      </w:pP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Zaslaním čiastkovej správy z kontroly na mieste je skončená tá časť finančnej kontroly, ktorej sa čiastková správa z kontroly na mieste týka.</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7" w:name="_Toc410907883"/>
    </w:p>
    <w:p w:rsidR="00AF635C" w:rsidRDefault="00AF635C" w:rsidP="00AF635C">
      <w:pPr>
        <w:pStyle w:val="Bulletslevel1"/>
        <w:numPr>
          <w:ilvl w:val="0"/>
          <w:numId w:val="0"/>
        </w:numPr>
        <w:spacing w:after="120" w:line="288" w:lineRule="auto"/>
        <w:ind w:left="1069" w:hanging="360"/>
        <w:jc w:val="both"/>
        <w:rPr>
          <w:rFonts w:cs="Arial"/>
          <w:szCs w:val="19"/>
          <w:lang w:val="sk-SK"/>
        </w:rPr>
      </w:pPr>
    </w:p>
    <w:p w:rsidR="00AF635C" w:rsidRDefault="00AF635C" w:rsidP="00AF635C">
      <w:pPr>
        <w:pStyle w:val="Bulletslevel1"/>
        <w:numPr>
          <w:ilvl w:val="0"/>
          <w:numId w:val="0"/>
        </w:numPr>
        <w:spacing w:after="120" w:line="288" w:lineRule="auto"/>
        <w:ind w:left="1069" w:hanging="360"/>
        <w:jc w:val="both"/>
        <w:rPr>
          <w:rFonts w:cs="Arial"/>
          <w:szCs w:val="19"/>
          <w:lang w:val="sk-SK"/>
        </w:rPr>
      </w:pPr>
    </w:p>
    <w:p w:rsidR="00AF635C" w:rsidRPr="0073389C" w:rsidRDefault="00AF635C" w:rsidP="00AF635C">
      <w:pPr>
        <w:pStyle w:val="Nadpis1"/>
        <w:spacing w:after="120" w:line="288" w:lineRule="auto"/>
        <w:ind w:left="431" w:hanging="431"/>
        <w:rPr>
          <w:rFonts w:ascii="Arial" w:hAnsi="Arial"/>
          <w:lang w:val="sk-SK"/>
        </w:rPr>
      </w:pPr>
      <w:bookmarkStart w:id="198" w:name="_Toc440372893"/>
      <w:bookmarkStart w:id="199" w:name="_Toc440636404"/>
      <w:r w:rsidRPr="0073389C">
        <w:rPr>
          <w:rFonts w:ascii="Arial" w:hAnsi="Arial"/>
          <w:lang w:val="sk-SK"/>
        </w:rPr>
        <w:lastRenderedPageBreak/>
        <w:t>Pr</w:t>
      </w:r>
      <w:r>
        <w:rPr>
          <w:rFonts w:ascii="Arial" w:hAnsi="Arial"/>
          <w:lang w:val="sk-SK"/>
        </w:rPr>
        <w:t>echodné a záverečné ustanovenia</w:t>
      </w:r>
      <w:bookmarkEnd w:id="198"/>
      <w:bookmarkEnd w:id="199"/>
    </w:p>
    <w:p w:rsidR="00481EA2" w:rsidRDefault="00481EA2" w:rsidP="00481EA2">
      <w:pPr>
        <w:spacing w:before="120" w:after="120" w:line="288" w:lineRule="auto"/>
        <w:jc w:val="both"/>
        <w:rPr>
          <w:rFonts w:cs="Arial"/>
          <w:szCs w:val="19"/>
          <w:lang w:eastAsia="sk-SK"/>
        </w:rPr>
      </w:pPr>
    </w:p>
    <w:p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rsidR="009D7F63" w:rsidRPr="0073389C" w:rsidRDefault="009D7F63" w:rsidP="009D7F63">
      <w:pPr>
        <w:pStyle w:val="Nadpis1"/>
        <w:spacing w:after="120" w:line="288" w:lineRule="auto"/>
        <w:ind w:left="431" w:hanging="431"/>
        <w:rPr>
          <w:rFonts w:ascii="Arial" w:hAnsi="Arial"/>
          <w:lang w:val="sk-SK"/>
        </w:rPr>
      </w:pPr>
      <w:bookmarkStart w:id="200" w:name="_Toc440372894"/>
      <w:bookmarkStart w:id="201" w:name="_Toc440636405"/>
      <w:r w:rsidRPr="0073389C">
        <w:rPr>
          <w:rFonts w:ascii="Arial" w:hAnsi="Arial"/>
          <w:lang w:val="sk-SK"/>
        </w:rPr>
        <w:lastRenderedPageBreak/>
        <w:t>Prílohy</w:t>
      </w:r>
      <w:bookmarkEnd w:id="197"/>
      <w:bookmarkEnd w:id="200"/>
      <w:bookmarkEnd w:id="201"/>
    </w:p>
    <w:p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rsidR="009D7F63" w:rsidRPr="002255EE" w:rsidRDefault="000A3901" w:rsidP="002244BF">
      <w:pPr>
        <w:pStyle w:val="Default"/>
        <w:numPr>
          <w:ilvl w:val="0"/>
          <w:numId w:val="94"/>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rsidR="009D7F63"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rsidR="000B481E" w:rsidRPr="002255EE" w:rsidRDefault="00180FC6" w:rsidP="00180FC6">
      <w:pPr>
        <w:pStyle w:val="Default"/>
        <w:spacing w:before="120" w:after="120" w:line="288" w:lineRule="auto"/>
        <w:ind w:firstLine="357"/>
        <w:jc w:val="both"/>
        <w:rPr>
          <w:rFonts w:ascii="Arial" w:hAnsi="Arial" w:cs="Arial"/>
          <w:sz w:val="19"/>
          <w:szCs w:val="19"/>
          <w:lang w:val="sk-SK"/>
        </w:rPr>
      </w:pPr>
      <w:r>
        <w:rPr>
          <w:rFonts w:ascii="Arial" w:hAnsi="Arial" w:cs="Arial"/>
          <w:sz w:val="19"/>
          <w:szCs w:val="19"/>
          <w:lang w:val="sk-SK"/>
        </w:rPr>
        <w:t>10</w:t>
      </w:r>
      <w:r w:rsidR="000B481E">
        <w:rPr>
          <w:rFonts w:ascii="Arial" w:hAnsi="Arial" w:cs="Arial"/>
          <w:sz w:val="19"/>
          <w:szCs w:val="19"/>
          <w:lang w:val="sk-SK"/>
        </w:rPr>
        <w:t xml:space="preserve">a. </w:t>
      </w:r>
      <w:r w:rsidR="000B481E" w:rsidRPr="000B481E">
        <w:rPr>
          <w:rFonts w:ascii="Arial" w:hAnsi="Arial" w:cs="Arial"/>
          <w:sz w:val="19"/>
          <w:szCs w:val="19"/>
          <w:lang w:val="sk-SK"/>
        </w:rPr>
        <w:t>Sum</w:t>
      </w:r>
      <w:r w:rsidR="000B481E">
        <w:rPr>
          <w:rFonts w:ascii="Arial" w:hAnsi="Arial" w:cs="Arial"/>
          <w:sz w:val="19"/>
          <w:szCs w:val="19"/>
          <w:lang w:val="sk-SK"/>
        </w:rPr>
        <w:t xml:space="preserve">arizačný </w:t>
      </w:r>
      <w:r w:rsidR="000B481E" w:rsidRPr="000B481E">
        <w:rPr>
          <w:rFonts w:ascii="Arial" w:hAnsi="Arial" w:cs="Arial"/>
          <w:sz w:val="19"/>
          <w:szCs w:val="19"/>
          <w:lang w:val="sk-SK"/>
        </w:rPr>
        <w:t>hárok</w:t>
      </w:r>
      <w:r w:rsidR="000B481E">
        <w:rPr>
          <w:rFonts w:ascii="Arial" w:hAnsi="Arial" w:cs="Arial"/>
          <w:sz w:val="19"/>
          <w:szCs w:val="19"/>
          <w:lang w:val="sk-SK"/>
        </w:rPr>
        <w:t xml:space="preserve"> </w:t>
      </w:r>
      <w:r w:rsidR="000B481E" w:rsidRPr="000B481E">
        <w:rPr>
          <w:rFonts w:ascii="Arial" w:hAnsi="Arial" w:cs="Arial"/>
          <w:sz w:val="19"/>
          <w:szCs w:val="19"/>
          <w:lang w:val="sk-SK"/>
        </w:rPr>
        <w:t>-</w:t>
      </w:r>
      <w:r w:rsidR="000B481E">
        <w:rPr>
          <w:rFonts w:ascii="Arial" w:hAnsi="Arial" w:cs="Arial"/>
          <w:sz w:val="19"/>
          <w:szCs w:val="19"/>
          <w:lang w:val="sk-SK"/>
        </w:rPr>
        <w:t xml:space="preserve"> </w:t>
      </w:r>
      <w:r w:rsidR="000B481E" w:rsidRPr="000B481E">
        <w:rPr>
          <w:rFonts w:ascii="Arial" w:hAnsi="Arial" w:cs="Arial"/>
          <w:sz w:val="19"/>
          <w:szCs w:val="19"/>
          <w:lang w:val="sk-SK"/>
        </w:rPr>
        <w:t>personalne_</w:t>
      </w:r>
      <w:r w:rsidRPr="000B481E">
        <w:rPr>
          <w:rFonts w:ascii="Arial" w:hAnsi="Arial" w:cs="Arial"/>
          <w:sz w:val="19"/>
          <w:szCs w:val="19"/>
          <w:lang w:val="sk-SK"/>
        </w:rPr>
        <w:t>výdavky</w:t>
      </w:r>
      <w:r w:rsidR="000B481E" w:rsidRPr="000B481E">
        <w:rPr>
          <w:rFonts w:ascii="Arial" w:hAnsi="Arial" w:cs="Arial"/>
          <w:sz w:val="19"/>
          <w:szCs w:val="19"/>
          <w:lang w:val="sk-SK"/>
        </w:rPr>
        <w:t>,_pre_SRO</w:t>
      </w:r>
    </w:p>
    <w:p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rsidR="009D7F63" w:rsidRPr="002255EE" w:rsidRDefault="009D7F63" w:rsidP="002244BF">
      <w:pPr>
        <w:pStyle w:val="Default"/>
        <w:numPr>
          <w:ilvl w:val="0"/>
          <w:numId w:val="95"/>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rsidR="009D7F63" w:rsidRPr="002255EE"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rsidR="000573B5"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rsidR="005979B7" w:rsidRDefault="00EF4612" w:rsidP="00EF4612">
      <w:pPr>
        <w:pStyle w:val="Default"/>
        <w:numPr>
          <w:ilvl w:val="0"/>
          <w:numId w:val="95"/>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lastRenderedPageBreak/>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rsidR="00AE2E88" w:rsidRDefault="00A161AA"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rsidR="00200264" w:rsidRPr="009B14A0" w:rsidRDefault="00200264"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rsidR="009B14A0" w:rsidRPr="009B14A0" w:rsidRDefault="009B14A0" w:rsidP="009B14A0">
      <w:pPr>
        <w:pStyle w:val="Default"/>
        <w:spacing w:before="120" w:after="120" w:line="288" w:lineRule="auto"/>
        <w:ind w:left="357"/>
        <w:jc w:val="both"/>
        <w:rPr>
          <w:rFonts w:ascii="Arial" w:hAnsi="Arial" w:cs="Arial"/>
          <w:sz w:val="19"/>
          <w:szCs w:val="19"/>
          <w:lang w:val="sk-SK"/>
        </w:rPr>
      </w:pPr>
    </w:p>
    <w:p w:rsidR="0022207D" w:rsidRPr="00200264" w:rsidRDefault="0022207D" w:rsidP="002244BF">
      <w:pPr>
        <w:pStyle w:val="Textkomentra"/>
        <w:ind w:left="720"/>
        <w:rPr>
          <w:lang w:val="sk-SK"/>
        </w:rPr>
      </w:pPr>
    </w:p>
    <w:p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footerReference w:type="default" r:id="rId30"/>
      <w:footerReference w:type="first" r:id="rId31"/>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A14" w:rsidRDefault="007B1A14">
      <w:r>
        <w:separator/>
      </w:r>
    </w:p>
    <w:p w:rsidR="007B1A14" w:rsidRDefault="007B1A14"/>
  </w:endnote>
  <w:endnote w:type="continuationSeparator" w:id="0">
    <w:p w:rsidR="007B1A14" w:rsidRDefault="007B1A14">
      <w:r>
        <w:continuationSeparator/>
      </w:r>
    </w:p>
    <w:p w:rsidR="007B1A14" w:rsidRDefault="007B1A14"/>
  </w:endnote>
  <w:endnote w:type="continuationNotice" w:id="1">
    <w:p w:rsidR="007B1A14" w:rsidRDefault="007B1A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DF4" w:rsidRDefault="00D47DF4">
    <w:pPr>
      <w:pStyle w:val="Pta"/>
      <w:jc w:val="right"/>
    </w:pPr>
    <w:r>
      <w:fldChar w:fldCharType="begin"/>
    </w:r>
    <w:r>
      <w:instrText xml:space="preserve"> PAGE   \* MERGEFORMAT </w:instrText>
    </w:r>
    <w:r>
      <w:fldChar w:fldCharType="separate"/>
    </w:r>
    <w:r w:rsidR="00180FC6">
      <w:rPr>
        <w:noProof/>
      </w:rPr>
      <w:t>22</w:t>
    </w:r>
    <w:r>
      <w:rPr>
        <w:noProof/>
      </w:rPr>
      <w:fldChar w:fldCharType="end"/>
    </w:r>
  </w:p>
  <w:p w:rsidR="00D47DF4" w:rsidRPr="003530AF" w:rsidRDefault="00D47DF4"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rsidR="00D47DF4" w:rsidRDefault="00D47DF4">
        <w:pPr>
          <w:pStyle w:val="Pta"/>
          <w:jc w:val="right"/>
        </w:pPr>
        <w:r>
          <w:fldChar w:fldCharType="begin"/>
        </w:r>
        <w:r>
          <w:instrText>PAGE   \* MERGEFORMAT</w:instrText>
        </w:r>
        <w:r>
          <w:fldChar w:fldCharType="separate"/>
        </w:r>
        <w:r w:rsidR="00180FC6" w:rsidRPr="00180FC6">
          <w:rPr>
            <w:noProof/>
            <w:lang w:val="sk-SK"/>
          </w:rPr>
          <w:t>1</w:t>
        </w:r>
        <w:r>
          <w:fldChar w:fldCharType="end"/>
        </w:r>
      </w:p>
    </w:sdtContent>
  </w:sdt>
  <w:p w:rsidR="00D47DF4" w:rsidRDefault="00D47DF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A14" w:rsidRDefault="007B1A14">
      <w:r>
        <w:separator/>
      </w:r>
    </w:p>
    <w:p w:rsidR="007B1A14" w:rsidRDefault="007B1A14"/>
  </w:footnote>
  <w:footnote w:type="continuationSeparator" w:id="0">
    <w:p w:rsidR="007B1A14" w:rsidRDefault="007B1A14">
      <w:r>
        <w:continuationSeparator/>
      </w:r>
    </w:p>
    <w:p w:rsidR="007B1A14" w:rsidRDefault="007B1A14"/>
  </w:footnote>
  <w:footnote w:type="continuationNotice" w:id="1">
    <w:p w:rsidR="007B1A14" w:rsidRDefault="007B1A14"/>
  </w:footnote>
  <w:footnote w:id="2">
    <w:p w:rsidR="00D47DF4" w:rsidRPr="009D7F63" w:rsidRDefault="00D47DF4"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rsidR="00D47DF4" w:rsidRPr="009D7F63" w:rsidRDefault="00D47DF4"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rsidR="00D47DF4" w:rsidRPr="009D7F63" w:rsidRDefault="00D47DF4"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rsidR="00D47DF4" w:rsidRPr="009D7F63" w:rsidRDefault="00D47DF4"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6">
    <w:p w:rsidR="00D47DF4" w:rsidRPr="003911A6" w:rsidRDefault="00D47DF4">
      <w:pPr>
        <w:pStyle w:val="Textpoznmkypodiarou"/>
        <w:rPr>
          <w:del w:id="33"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7">
    <w:p w:rsidR="00D47DF4" w:rsidRPr="00F20EE9" w:rsidRDefault="00D47DF4">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8">
    <w:p w:rsidR="00D47DF4" w:rsidRPr="005D70A1" w:rsidRDefault="00D47DF4">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9">
    <w:p w:rsidR="00D47DF4" w:rsidRPr="00EA330D" w:rsidRDefault="00D47DF4" w:rsidP="00936C83">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0">
    <w:p w:rsidR="00D47DF4" w:rsidRPr="00E25071" w:rsidRDefault="00D47DF4"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1">
    <w:p w:rsidR="00D47DF4" w:rsidRPr="009D7F63" w:rsidRDefault="00D47DF4"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2">
    <w:p w:rsidR="00D47DF4" w:rsidRPr="009D7F63" w:rsidRDefault="00D47DF4">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3">
    <w:p w:rsidR="00D47DF4" w:rsidRPr="007D7535" w:rsidRDefault="00D47DF4"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4">
    <w:p w:rsidR="00D47DF4" w:rsidRPr="009D7F63" w:rsidRDefault="00D47DF4"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rsidR="00D47DF4" w:rsidRPr="009D7F63" w:rsidRDefault="00D47DF4"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rsidR="00D47DF4" w:rsidRPr="009D7F63" w:rsidRDefault="00D47DF4"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rsidR="00D47DF4" w:rsidRPr="009D7F63" w:rsidRDefault="00D47DF4"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rsidR="00D47DF4" w:rsidRPr="009D7F63" w:rsidRDefault="00D47DF4" w:rsidP="00C8683A">
      <w:pPr>
        <w:pStyle w:val="Textpoznmkypodiarou"/>
        <w:rPr>
          <w:rFonts w:cs="Arial"/>
          <w:szCs w:val="16"/>
          <w:lang w:val="sk-SK"/>
        </w:rPr>
      </w:pPr>
      <w:r w:rsidRPr="009D7F63">
        <w:rPr>
          <w:rFonts w:cs="Arial"/>
          <w:szCs w:val="16"/>
          <w:lang w:val="sk-SK" w:eastAsia="cs-CZ"/>
        </w:rPr>
        <w:t>4. pohonné hmoty.</w:t>
      </w:r>
    </w:p>
  </w:footnote>
  <w:footnote w:id="15">
    <w:p w:rsidR="00D47DF4" w:rsidRPr="009D7F63" w:rsidRDefault="00D47DF4"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rsidR="00D47DF4" w:rsidRPr="009D7F63" w:rsidRDefault="00D47DF4"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rsidR="00D47DF4" w:rsidRPr="009D7F63" w:rsidRDefault="00D47DF4"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rsidR="00D47DF4" w:rsidRPr="009D7F63" w:rsidRDefault="00D47DF4"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rsidR="00D47DF4" w:rsidRPr="00041D2E" w:rsidRDefault="00D47DF4" w:rsidP="00041D2E">
      <w:pPr>
        <w:pStyle w:val="Textpoznmkypodiarou"/>
        <w:rPr>
          <w:lang w:val="sk-SK"/>
        </w:rPr>
      </w:pPr>
      <w:r w:rsidRPr="009D7F63">
        <w:rPr>
          <w:rFonts w:cs="Arial"/>
          <w:szCs w:val="16"/>
          <w:lang w:val="sk-SK" w:eastAsia="cs-CZ"/>
        </w:rPr>
        <w:t>4. pohonné hmoty.</w:t>
      </w:r>
    </w:p>
  </w:footnote>
  <w:footnote w:id="16">
    <w:p w:rsidR="00D47DF4" w:rsidRPr="009D7F63" w:rsidRDefault="00D47DF4"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7">
    <w:p w:rsidR="00D47DF4" w:rsidRPr="009D7F63" w:rsidRDefault="00D47DF4"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8">
    <w:p w:rsidR="00D47DF4" w:rsidRPr="009D7F63" w:rsidRDefault="00D47DF4"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9">
    <w:p w:rsidR="00D47DF4" w:rsidRDefault="00D47DF4"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rsidR="00D47DF4" w:rsidRPr="009D7F63" w:rsidRDefault="00D47DF4">
      <w:pPr>
        <w:pStyle w:val="Textpoznmkypodiarou"/>
        <w:rPr>
          <w:rFonts w:cs="Arial"/>
          <w:szCs w:val="16"/>
          <w:lang w:val="sk-SK"/>
        </w:rPr>
      </w:pPr>
    </w:p>
  </w:footnote>
  <w:footnote w:id="20">
    <w:p w:rsidR="00D47DF4" w:rsidRPr="009D7F63" w:rsidRDefault="00D47DF4"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1">
    <w:p w:rsidR="00D47DF4" w:rsidRPr="006E4CC8" w:rsidRDefault="00D47DF4"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rsidR="00D47DF4" w:rsidRPr="007F7349" w:rsidRDefault="00D47DF4" w:rsidP="0027405B">
      <w:pPr>
        <w:pStyle w:val="Odsekzoznamu"/>
        <w:numPr>
          <w:ilvl w:val="0"/>
          <w:numId w:val="89"/>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rsidR="00D47DF4" w:rsidRPr="007F7349" w:rsidRDefault="00D47DF4" w:rsidP="0027405B">
      <w:pPr>
        <w:pStyle w:val="Odsekzoznamu"/>
        <w:numPr>
          <w:ilvl w:val="0"/>
          <w:numId w:val="89"/>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rsidR="00D47DF4" w:rsidRPr="007F7349" w:rsidRDefault="00D47DF4" w:rsidP="0027405B">
      <w:pPr>
        <w:pStyle w:val="Odsekzoznamu"/>
        <w:numPr>
          <w:ilvl w:val="0"/>
          <w:numId w:val="89"/>
        </w:numPr>
        <w:tabs>
          <w:tab w:val="left" w:pos="426"/>
        </w:tabs>
        <w:ind w:left="426" w:hanging="284"/>
        <w:jc w:val="both"/>
        <w:rPr>
          <w:sz w:val="16"/>
          <w:szCs w:val="20"/>
        </w:rPr>
      </w:pPr>
      <w:r w:rsidRPr="007F7349">
        <w:rPr>
          <w:sz w:val="16"/>
          <w:szCs w:val="20"/>
        </w:rPr>
        <w:t>aj napriek používaniu si uchováva pôvodný tvar a vzhľad</w:t>
      </w:r>
    </w:p>
    <w:p w:rsidR="00D47DF4" w:rsidRPr="00F41F62" w:rsidRDefault="00D47DF4"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2">
    <w:p w:rsidR="00D47DF4" w:rsidRPr="009D7F63" w:rsidRDefault="00D47DF4"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3">
    <w:p w:rsidR="00D47DF4" w:rsidRDefault="00D47DF4"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24">
    <w:p w:rsidR="00D47DF4" w:rsidRDefault="00D47DF4"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5">
    <w:p w:rsidR="00D47DF4" w:rsidRDefault="00D47DF4"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6">
    <w:p w:rsidR="00D47DF4" w:rsidRPr="004F28ED" w:rsidRDefault="00D47DF4">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7">
    <w:p w:rsidR="002157B3" w:rsidRPr="0029658C" w:rsidRDefault="002157B3" w:rsidP="002157B3">
      <w:pPr>
        <w:pStyle w:val="Textpoznmkypodiarou"/>
        <w:jc w:val="both"/>
        <w:rPr>
          <w:lang w:val="sk-SK"/>
        </w:rPr>
      </w:pPr>
      <w:r>
        <w:rPr>
          <w:rStyle w:val="Odkaznapoznmkupodiarou"/>
        </w:rPr>
        <w:footnoteRef/>
      </w:r>
      <w:r>
        <w:rPr>
          <w:szCs w:val="16"/>
        </w:rPr>
        <w:t xml:space="preserve">Ide o zohľadnenie </w:t>
      </w:r>
      <w:r>
        <w:rPr>
          <w:szCs w:val="16"/>
          <w:lang w:val="sk-SK"/>
        </w:rPr>
        <w:t xml:space="preserve">celkovej </w:t>
      </w:r>
      <w:r>
        <w:rPr>
          <w:szCs w:val="16"/>
        </w:rPr>
        <w:t xml:space="preserve">dĺžky realizácie národného projektu (minimálne </w:t>
      </w:r>
      <w:r>
        <w:rPr>
          <w:szCs w:val="16"/>
          <w:lang w:val="sk-SK"/>
        </w:rPr>
        <w:t>2</w:t>
      </w:r>
      <w:r>
        <w:rPr>
          <w:szCs w:val="16"/>
        </w:rPr>
        <w:t xml:space="preserve"> a viac rokov) a ak priame mzdové výdavky (vykazované na reálnej báze, resp. ide o štandardnú stupnicu jednotkových nákladov) tvoria minimálne </w:t>
      </w:r>
      <w:r>
        <w:rPr>
          <w:szCs w:val="16"/>
          <w:lang w:val="sk-SK"/>
        </w:rPr>
        <w:t>4</w:t>
      </w:r>
      <w:r>
        <w:rPr>
          <w:szCs w:val="16"/>
        </w:rPr>
        <w:t xml:space="preserve">0 % celkových priamych výdavkov národného projektu, vrátane posúdenia štruktúry mzdových výdavkov vo vzťahu k posilneniu odborného výkonu </w:t>
      </w:r>
      <w:r>
        <w:rPr>
          <w:szCs w:val="16"/>
          <w:lang w:val="sk-SK"/>
        </w:rPr>
        <w:t>prijímateľa</w:t>
      </w:r>
      <w:r>
        <w:rPr>
          <w:szCs w:val="16"/>
        </w:rPr>
        <w:t xml:space="preserve">. Vzhľadom na to, že ide o národný projekt, RO o možnosti zohľadnenia rastu mzdových výdavkov usmerní budúceho žiadateľa podľa § 26 ods. 4 zákona č. 292/2014 Z. z.. </w:t>
      </w:r>
      <w:r>
        <w:t xml:space="preserve"> </w:t>
      </w:r>
    </w:p>
  </w:footnote>
  <w:footnote w:id="28">
    <w:p w:rsidR="002157B3" w:rsidRPr="00033E1E" w:rsidRDefault="002157B3" w:rsidP="00033E1E">
      <w:pPr>
        <w:pStyle w:val="Default"/>
        <w:jc w:val="both"/>
        <w:rPr>
          <w:szCs w:val="16"/>
          <w:lang w:val="x-none"/>
        </w:rPr>
      </w:pPr>
      <w:r>
        <w:rPr>
          <w:rStyle w:val="Odkaznapoznmkupodiarou"/>
        </w:rPr>
        <w:footnoteRef/>
      </w:r>
      <w:r w:rsidRPr="00033E1E">
        <w:rPr>
          <w:rFonts w:ascii="Arial" w:hAnsi="Arial"/>
          <w:color w:val="auto"/>
          <w:sz w:val="16"/>
          <w:szCs w:val="16"/>
          <w:lang w:val="x-none" w:eastAsia="x-none"/>
        </w:rPr>
        <w:t>Index sa vypočíta ako priemerná hodnota ročných indexov za tri ostatné kalendárne roky. Aplikuje sa oblasť „Demografia a sociálne štatistiky - Náklady práce - Priemerná mesačná mzda podľa odvetví“, obdobie 1. - 4. Q.</w:t>
      </w:r>
      <w:r w:rsidRPr="00033E1E">
        <w:rPr>
          <w:color w:val="auto"/>
          <w:szCs w:val="16"/>
          <w:lang w:val="x-none" w:eastAsia="x-none"/>
        </w:rPr>
        <w:t xml:space="preserve"> </w:t>
      </w:r>
      <w:r w:rsidRPr="00033E1E">
        <w:rPr>
          <w:color w:val="auto"/>
          <w:sz w:val="16"/>
          <w:szCs w:val="16"/>
          <w:lang w:val="x-none" w:eastAsia="x-none"/>
        </w:rPr>
        <w:t xml:space="preserve"> </w:t>
      </w:r>
      <w:r w:rsidRPr="002157B3">
        <w:rPr>
          <w:szCs w:val="16"/>
        </w:rPr>
        <w:t xml:space="preserve"> </w:t>
      </w:r>
    </w:p>
  </w:footnote>
  <w:footnote w:id="29">
    <w:p w:rsidR="000767C2" w:rsidRPr="0029658C" w:rsidRDefault="000767C2" w:rsidP="000767C2">
      <w:pPr>
        <w:pStyle w:val="Default"/>
        <w:jc w:val="both"/>
        <w:rPr>
          <w:rFonts w:ascii="Arial" w:hAnsi="Arial"/>
          <w:color w:val="auto"/>
          <w:sz w:val="16"/>
          <w:szCs w:val="16"/>
          <w:lang w:val="x-none" w:eastAsia="x-none"/>
        </w:rPr>
      </w:pPr>
      <w:r>
        <w:rPr>
          <w:rStyle w:val="Odkaznapoznmkupodiarou"/>
        </w:rPr>
        <w:footnoteRef/>
      </w:r>
      <w:r>
        <w:rPr>
          <w:rFonts w:ascii="Arial" w:hAnsi="Arial"/>
          <w:color w:val="auto"/>
          <w:sz w:val="16"/>
          <w:szCs w:val="16"/>
          <w:lang w:val="sk-SK" w:eastAsia="x-none"/>
        </w:rPr>
        <w:t>T.j. plat zamestnanca je v každom mesiaci rovnaký a vo vzťahu k počtu pracovných dní/hodín v jednotlivých mesiacoch roka sa mení výška hodinovej ceny práce</w:t>
      </w:r>
      <w:r w:rsidRPr="0029658C">
        <w:rPr>
          <w:rFonts w:ascii="Arial" w:hAnsi="Arial"/>
          <w:color w:val="auto"/>
          <w:sz w:val="16"/>
          <w:szCs w:val="16"/>
          <w:lang w:val="x-none" w:eastAsia="x-none"/>
        </w:rPr>
        <w:t>.</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30">
    <w:p w:rsidR="00D47DF4" w:rsidRDefault="00D47DF4" w:rsidP="00033E1E">
      <w:pPr>
        <w:pStyle w:val="Textpoznmkypodiarou"/>
        <w:jc w:val="both"/>
        <w:rPr>
          <w:lang w:val="sk-SK"/>
        </w:rPr>
      </w:pPr>
      <w:r>
        <w:rPr>
          <w:rStyle w:val="Odkaznapoznmkupodiarou"/>
        </w:rPr>
        <w:footnoteRef/>
      </w:r>
      <w:r>
        <w:rPr>
          <w:lang w:val="sk-SK"/>
        </w:rPr>
        <w:t xml:space="preserve">Výstupmi sa rozumejú predovšetkým výstupy projektu definované v popise, resp. opise projektu, </w:t>
      </w:r>
      <w:r w:rsidR="00D24D00">
        <w:rPr>
          <w:lang w:val="sk-SK"/>
        </w:rPr>
        <w:t>najmä v prípade ak</w:t>
      </w:r>
      <w:r>
        <w:rPr>
          <w:lang w:val="sk-SK"/>
        </w:rPr>
        <w:t xml:space="preserve"> sa </w:t>
      </w:r>
      <w:r w:rsidR="00D24D00">
        <w:rPr>
          <w:lang w:val="sk-SK"/>
        </w:rPr>
        <w:t xml:space="preserve">takýmito výstupmi </w:t>
      </w:r>
      <w:r>
        <w:rPr>
          <w:lang w:val="sk-SK"/>
        </w:rPr>
        <w:t>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w:t>
      </w:r>
      <w:r w:rsidR="00FB311B">
        <w:rPr>
          <w:lang w:val="sk-SK"/>
        </w:rPr>
        <w:t xml:space="preserve"> (ktoré nie sú priamo </w:t>
      </w:r>
      <w:r>
        <w:rPr>
          <w:lang w:val="sk-SK"/>
        </w:rPr>
        <w:t>výstupmi projektu</w:t>
      </w:r>
      <w:r w:rsidR="00FB311B">
        <w:rPr>
          <w:lang w:val="sk-SK"/>
        </w:rPr>
        <w:t xml:space="preserve"> definovanými v rámci opisu projektu</w:t>
      </w:r>
      <w:r>
        <w:rPr>
          <w:lang w:val="sk-SK"/>
        </w:rPr>
        <w:t>)</w:t>
      </w:r>
      <w:r w:rsidR="00D24D00">
        <w:rPr>
          <w:lang w:val="sk-SK"/>
        </w:rPr>
        <w:t>, napr. pracovnými podkladmi</w:t>
      </w:r>
      <w:r w:rsidR="00D24746">
        <w:rPr>
          <w:lang w:val="sk-SK"/>
        </w:rPr>
        <w:t xml:space="preserve"> alebo záznamami o výsledku pracovnej činnosti</w:t>
      </w:r>
      <w:r w:rsidR="00D24D00">
        <w:rPr>
          <w:lang w:val="sk-SK"/>
        </w:rPr>
        <w:t xml:space="preserve">, ktoré </w:t>
      </w:r>
      <w:r w:rsidR="00D24746">
        <w:rPr>
          <w:lang w:val="sk-SK"/>
        </w:rPr>
        <w:t xml:space="preserve">najmä </w:t>
      </w:r>
      <w:r w:rsidR="00D24D00">
        <w:rPr>
          <w:lang w:val="sk-SK"/>
        </w:rPr>
        <w:t>podporujú vypracovanie regul</w:t>
      </w:r>
      <w:r w:rsidR="00FB311B">
        <w:rPr>
          <w:lang w:val="sk-SK"/>
        </w:rPr>
        <w:t>é</w:t>
      </w:r>
      <w:r w:rsidR="00D24D00">
        <w:rPr>
          <w:lang w:val="sk-SK"/>
        </w:rPr>
        <w:t>rneho výstupu projektu. Všetky podstatné pracovné podklady</w:t>
      </w:r>
      <w:r w:rsidR="00D24746">
        <w:rPr>
          <w:lang w:val="sk-SK"/>
        </w:rPr>
        <w:t xml:space="preserve"> a záznamy</w:t>
      </w:r>
      <w:r w:rsidR="00D24D00">
        <w:rPr>
          <w:lang w:val="sk-SK"/>
        </w:rPr>
        <w:t xml:space="preserve"> </w:t>
      </w:r>
      <w:r w:rsidR="00D24746">
        <w:rPr>
          <w:lang w:val="sk-SK"/>
        </w:rPr>
        <w:t xml:space="preserve">k </w:t>
      </w:r>
      <w:r w:rsidR="00D24D00">
        <w:rPr>
          <w:lang w:val="sk-SK"/>
        </w:rPr>
        <w:t>projektový</w:t>
      </w:r>
      <w:r w:rsidR="00D24746">
        <w:rPr>
          <w:lang w:val="sk-SK"/>
        </w:rPr>
        <w:t>m</w:t>
      </w:r>
      <w:r w:rsidR="00D24D00">
        <w:rPr>
          <w:lang w:val="sk-SK"/>
        </w:rPr>
        <w:t xml:space="preserve"> výstupo</w:t>
      </w:r>
      <w:r w:rsidR="00D24746">
        <w:rPr>
          <w:lang w:val="sk-SK"/>
        </w:rPr>
        <w:t>m</w:t>
      </w:r>
      <w:r w:rsidR="00D24D00">
        <w:rPr>
          <w:lang w:val="sk-SK"/>
        </w:rPr>
        <w:t xml:space="preserve"> ako aj samotné výstupy projektu, v prípade ak je to relevantné, je prijímateľ povinný udržiavať v rámci projektového spisu (registratúry alebo archívu) výhradne vo finálnej verzii </w:t>
      </w:r>
      <w:r w:rsidR="00FB311B">
        <w:rPr>
          <w:lang w:val="sk-SK"/>
        </w:rPr>
        <w:t xml:space="preserve">(prijímateľ nie je povinný evidovať čiastkové, pracovné výstupy, resp. pracovné verzie dokumentov) </w:t>
      </w:r>
      <w:r w:rsidR="00D24D00">
        <w:rPr>
          <w:lang w:val="sk-SK"/>
        </w:rPr>
        <w:t>a ak je to účelné aj so schválením štatutárnym orgánom alebo ním splnomocnenou osobou</w:t>
      </w:r>
      <w:r w:rsidR="00D24746">
        <w:rPr>
          <w:lang w:val="sk-SK"/>
        </w:rPr>
        <w:t>, prípadne aj s</w:t>
      </w:r>
      <w:r w:rsidR="00D24D00">
        <w:rPr>
          <w:lang w:val="sk-SK"/>
        </w:rPr>
        <w:t xml:space="preserve"> ozna</w:t>
      </w:r>
      <w:r w:rsidR="00D24746">
        <w:rPr>
          <w:lang w:val="sk-SK"/>
        </w:rPr>
        <w:t>čením</w:t>
      </w:r>
      <w:r w:rsidR="00D24D00">
        <w:rPr>
          <w:lang w:val="sk-SK"/>
        </w:rPr>
        <w:t xml:space="preserve"> osôb, ktoré na príslušnom výstupe pracovali.</w:t>
      </w:r>
    </w:p>
    <w:p w:rsidR="00D24746" w:rsidRDefault="00B30B3D" w:rsidP="00033E1E">
      <w:pPr>
        <w:pStyle w:val="Textpoznmkypodiarou"/>
        <w:jc w:val="both"/>
        <w:rPr>
          <w:lang w:val="sk-SK"/>
        </w:rPr>
      </w:pPr>
      <w:r>
        <w:rPr>
          <w:lang w:val="sk-SK"/>
        </w:rPr>
        <w:t>V prípade ak sú projektové činnosti</w:t>
      </w:r>
      <w:r w:rsidR="00D24746">
        <w:rPr>
          <w:lang w:val="sk-SK"/>
        </w:rPr>
        <w:t xml:space="preserve"> orgánu verejnej moci</w:t>
      </w:r>
      <w:r>
        <w:rPr>
          <w:lang w:val="sk-SK"/>
        </w:rPr>
        <w:t xml:space="preserve"> orientované procesne a predmetom oprávnenosti výdavkov je výkon samotnej pracovnej činnosti zamestnanca v prospech zamestnávateľa a ak takto určí poskytovateľ vo </w:t>
      </w:r>
      <w:r w:rsidR="00FB311B">
        <w:rPr>
          <w:lang w:val="sk-SK"/>
        </w:rPr>
        <w:t>výzve/</w:t>
      </w:r>
      <w:r>
        <w:rPr>
          <w:lang w:val="sk-SK"/>
        </w:rPr>
        <w:t xml:space="preserve">vyzvaní, nemusí prijímateľ evidovať pracovnú činnosť alebo </w:t>
      </w:r>
      <w:r w:rsidR="00D24746">
        <w:rPr>
          <w:lang w:val="sk-SK"/>
        </w:rPr>
        <w:t xml:space="preserve">záznam o vypracovávaní </w:t>
      </w:r>
      <w:r>
        <w:rPr>
          <w:lang w:val="sk-SK"/>
        </w:rPr>
        <w:t>v</w:t>
      </w:r>
      <w:r w:rsidR="00D24746">
        <w:rPr>
          <w:lang w:val="sk-SK"/>
        </w:rPr>
        <w:t>ýstupov</w:t>
      </w:r>
      <w:r>
        <w:rPr>
          <w:lang w:val="sk-SK"/>
        </w:rPr>
        <w:t xml:space="preserve"> projektu v rámci individuálnych pracovných výkazo</w:t>
      </w:r>
      <w:r w:rsidR="00D24746">
        <w:rPr>
          <w:lang w:val="sk-SK"/>
        </w:rPr>
        <w:t>v</w:t>
      </w:r>
      <w:r>
        <w:rPr>
          <w:lang w:val="sk-SK"/>
        </w:rPr>
        <w:t>. Prijímateľ preukazuje oprávnenú výšku výdavkov a oprávnený pracovný čas výhradne na sumarizačnom hárku</w:t>
      </w:r>
      <w:r w:rsidR="00D24746">
        <w:rPr>
          <w:lang w:val="sk-SK"/>
        </w:rPr>
        <w:t xml:space="preserve"> (Príloha č. 10a)</w:t>
      </w:r>
      <w:r>
        <w:rPr>
          <w:lang w:val="sk-SK"/>
        </w:rPr>
        <w:t>.</w:t>
      </w:r>
      <w:r w:rsidR="00D24746">
        <w:rPr>
          <w:lang w:val="sk-SK"/>
        </w:rPr>
        <w:t xml:space="preserve"> </w:t>
      </w:r>
    </w:p>
    <w:p w:rsidR="00D24746" w:rsidRPr="00033E1E" w:rsidRDefault="00D24746" w:rsidP="00033E1E">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31">
    <w:p w:rsidR="00D47DF4" w:rsidRPr="00867B4C" w:rsidRDefault="00D47DF4"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osoba/osoby tak, aby nedošlo k strate kontrolného prostredia a aby vykonanie práce bolo nespochybniteľné (napr. prácu preberú 2 riadiaci zamestnanci projektového tímu, napr. projektový manažér a finančný manažér).</w:t>
      </w:r>
      <w:r w:rsidRPr="0073389C">
        <w:t xml:space="preserve"> </w:t>
      </w:r>
    </w:p>
  </w:footnote>
  <w:footnote w:id="32">
    <w:p w:rsidR="00D47DF4" w:rsidRPr="00965E93" w:rsidRDefault="00D47DF4"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3">
    <w:p w:rsidR="00D47DF4" w:rsidRPr="00033E1E" w:rsidRDefault="00D47DF4"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34">
    <w:p w:rsidR="00D47DF4" w:rsidRPr="009D7F63" w:rsidRDefault="00D47DF4"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5">
    <w:p w:rsidR="00D47DF4" w:rsidRPr="009D7F63" w:rsidRDefault="00D47DF4"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6">
    <w:p w:rsidR="00D47DF4" w:rsidRPr="009D7F63" w:rsidRDefault="00D47DF4"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rsidR="00D47DF4" w:rsidRPr="009D7F63" w:rsidRDefault="00D47DF4"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7">
    <w:p w:rsidR="00D47DF4" w:rsidRPr="009D7F63" w:rsidRDefault="00D47DF4"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8">
    <w:p w:rsidR="00D47DF4" w:rsidRPr="009D7F63" w:rsidRDefault="00D47DF4"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9">
    <w:p w:rsidR="00D47DF4" w:rsidRPr="009D7F63" w:rsidRDefault="00D47DF4"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rsidR="00D47DF4" w:rsidRPr="009D7F63" w:rsidRDefault="00D47DF4"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0">
    <w:p w:rsidR="00D47DF4" w:rsidRPr="00062F88" w:rsidRDefault="00D47DF4"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41">
    <w:p w:rsidR="00D47DF4" w:rsidRDefault="00D47DF4" w:rsidP="009B4AEF">
      <w:pPr>
        <w:pStyle w:val="Textpoznmkypodiarou"/>
        <w:jc w:val="both"/>
      </w:pPr>
      <w:r>
        <w:rPr>
          <w:rStyle w:val="Odkaznapoznmkupodiarou"/>
        </w:rPr>
        <w:footnoteRef/>
      </w:r>
      <w:r>
        <w:t xml:space="preserve"> Priznanie odmeny príslušnému zamestnancovi musí byť náležite zdôvodnené.</w:t>
      </w:r>
    </w:p>
  </w:footnote>
  <w:footnote w:id="42">
    <w:p w:rsidR="00D47DF4" w:rsidRPr="00F72B7B" w:rsidRDefault="00D47DF4"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3">
    <w:p w:rsidR="00D47DF4" w:rsidRDefault="00D47DF4"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44">
    <w:p w:rsidR="00D47DF4" w:rsidRDefault="00D47DF4"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5">
    <w:p w:rsidR="00D47DF4" w:rsidRPr="00027286" w:rsidRDefault="00D47DF4"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46">
    <w:p w:rsidR="00D47DF4" w:rsidRPr="00AF0A84" w:rsidRDefault="00D47DF4">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47">
    <w:p w:rsidR="00D47DF4" w:rsidRPr="009D7F63" w:rsidRDefault="00D47DF4"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48">
    <w:p w:rsidR="00D47DF4" w:rsidRPr="00B275B2" w:rsidRDefault="00D47DF4"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49">
    <w:p w:rsidR="00D47DF4" w:rsidRPr="001277DD" w:rsidRDefault="00D47DF4"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50">
    <w:p w:rsidR="00D47DF4" w:rsidRPr="001277DD" w:rsidRDefault="00D47DF4"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51">
    <w:p w:rsidR="00D47DF4" w:rsidRPr="001277DD" w:rsidRDefault="00D47DF4"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2">
    <w:p w:rsidR="00D47DF4" w:rsidRPr="001277DD" w:rsidRDefault="00D47DF4"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3">
    <w:p w:rsidR="00D47DF4" w:rsidRPr="001277DD" w:rsidRDefault="00D47DF4"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54">
    <w:p w:rsidR="00D47DF4" w:rsidRPr="00923BC1" w:rsidRDefault="00D47DF4"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55">
    <w:p w:rsidR="00D47DF4" w:rsidRPr="00772F95" w:rsidRDefault="00D47DF4"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56">
    <w:p w:rsidR="00D47DF4" w:rsidRPr="008A522F" w:rsidRDefault="00D47DF4"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57">
    <w:p w:rsidR="00D47DF4" w:rsidRPr="00CE0C11" w:rsidRDefault="00D47DF4"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58">
    <w:p w:rsidR="00D47DF4" w:rsidRPr="00621D47" w:rsidRDefault="00D47DF4"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59">
    <w:p w:rsidR="00D47DF4" w:rsidRPr="00391F1C" w:rsidRDefault="00D47DF4"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60">
    <w:p w:rsidR="00D47DF4" w:rsidRPr="009D7F63" w:rsidRDefault="00D47DF4"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61">
    <w:p w:rsidR="00D47DF4" w:rsidRPr="009D7F63" w:rsidRDefault="00D47DF4"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62">
    <w:p w:rsidR="00D47DF4" w:rsidRPr="009D7F63" w:rsidRDefault="00D47DF4"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63">
    <w:p w:rsidR="00D47DF4" w:rsidRPr="009D7F63" w:rsidRDefault="00D47DF4"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64">
    <w:p w:rsidR="00D47DF4" w:rsidRPr="009D7F63" w:rsidRDefault="00D47DF4"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65">
    <w:p w:rsidR="00D47DF4" w:rsidRPr="009D7F63" w:rsidRDefault="00D47DF4"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66">
    <w:p w:rsidR="00D47DF4" w:rsidRPr="00405EED" w:rsidRDefault="00D47DF4"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67">
    <w:p w:rsidR="00D47DF4" w:rsidRPr="009D7F63" w:rsidRDefault="00D47DF4"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68">
    <w:p w:rsidR="00D47DF4" w:rsidRPr="009D7F63" w:rsidRDefault="00D47DF4"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69">
    <w:p w:rsidR="00D47DF4" w:rsidRPr="009D7F63" w:rsidRDefault="00D47DF4"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70">
    <w:p w:rsidR="00D47DF4" w:rsidRPr="009D7F63" w:rsidRDefault="00D47DF4"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71">
    <w:p w:rsidR="00D47DF4" w:rsidRPr="009D7F63" w:rsidRDefault="00D47DF4"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72">
    <w:p w:rsidR="00D47DF4" w:rsidRPr="009D7F63" w:rsidRDefault="00D47DF4"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73">
    <w:p w:rsidR="00D47DF4" w:rsidRPr="009D7F63" w:rsidRDefault="00D47DF4"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4">
    <w:p w:rsidR="00D47DF4" w:rsidRPr="009D7F63" w:rsidRDefault="00D47DF4"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75">
    <w:p w:rsidR="00D47DF4" w:rsidRPr="009D7F63" w:rsidRDefault="00D47DF4"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76">
    <w:p w:rsidR="00D47DF4" w:rsidRPr="001A7C8D" w:rsidRDefault="00D47DF4">
      <w:pPr>
        <w:pStyle w:val="Textpoznmkypodiarou"/>
        <w:rPr>
          <w:lang w:val="sk-SK"/>
        </w:rPr>
      </w:pPr>
      <w:r>
        <w:rPr>
          <w:rStyle w:val="Odkaznapoznmkupodiarou"/>
        </w:rPr>
        <w:footnoteRef/>
      </w:r>
      <w:r>
        <w:t xml:space="preserve"> V zmysle ustanovenia § 22 ods. 2 zákona o finančnej kontrole</w:t>
      </w:r>
    </w:p>
  </w:footnote>
  <w:footnote w:id="77">
    <w:p w:rsidR="00D47DF4" w:rsidRPr="009D7F63" w:rsidRDefault="00D47DF4"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rsidR="00D47DF4" w:rsidRPr="009D7F63" w:rsidRDefault="00D47DF4">
      <w:pPr>
        <w:pStyle w:val="Textpoznmkypodiarou"/>
        <w:rPr>
          <w:rFonts w:cs="Arial"/>
          <w:szCs w:val="16"/>
          <w:lang w:val="sk-SK"/>
        </w:rPr>
      </w:pPr>
    </w:p>
  </w:footnote>
  <w:footnote w:id="78">
    <w:p w:rsidR="00D47DF4" w:rsidRPr="009D7F63" w:rsidRDefault="00D47DF4"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79">
    <w:p w:rsidR="00D47DF4" w:rsidRPr="009D7F63" w:rsidRDefault="00D47DF4"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80">
    <w:p w:rsidR="00D47DF4" w:rsidRPr="009D7F63" w:rsidRDefault="00D47DF4"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81">
    <w:p w:rsidR="00D47DF4" w:rsidRPr="009D7F63" w:rsidRDefault="00D47DF4"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82">
    <w:p w:rsidR="00D47DF4" w:rsidRPr="009D7F63" w:rsidRDefault="00D47DF4"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83">
    <w:p w:rsidR="00D47DF4" w:rsidRPr="009D7F63" w:rsidRDefault="00D47DF4"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84">
    <w:p w:rsidR="00437041" w:rsidRDefault="00437041" w:rsidP="00437041">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sidR="00371381">
        <w:rPr>
          <w:rFonts w:cs="Arial"/>
          <w:szCs w:val="16"/>
          <w:lang w:val="sk-SK"/>
        </w:rPr>
        <w:t>Pokiaľ</w:t>
      </w:r>
      <w:r>
        <w:rPr>
          <w:rFonts w:cs="Arial"/>
          <w:szCs w:val="16"/>
          <w:lang w:val="sk-SK"/>
        </w:rPr>
        <w:t xml:space="preserve"> </w:t>
      </w:r>
      <w:r>
        <w:rPr>
          <w:rFonts w:cs="Arial"/>
          <w:szCs w:val="16"/>
        </w:rPr>
        <w:t>poskytovate</w:t>
      </w:r>
      <w:r>
        <w:rPr>
          <w:rFonts w:cs="Arial"/>
          <w:szCs w:val="16"/>
          <w:lang w:val="sk-SK"/>
        </w:rPr>
        <w:t xml:space="preserve">ľ vo výzve/vyzvaní určil </w:t>
      </w:r>
      <w:r w:rsidR="00371381">
        <w:rPr>
          <w:rFonts w:cs="Arial"/>
          <w:szCs w:val="16"/>
          <w:lang w:val="sk-SK"/>
        </w:rPr>
        <w:t>pravidlá pre preukazovanie oprávnenosti personálnych výdavkov inak</w:t>
      </w:r>
      <w:r>
        <w:rPr>
          <w:rFonts w:cs="Arial"/>
          <w:szCs w:val="16"/>
          <w:lang w:val="sk-SK"/>
        </w:rPr>
        <w:t>, potom postupuje prijímateľ v súlade s</w:t>
      </w:r>
      <w:r w:rsidR="00371381">
        <w:rPr>
          <w:rFonts w:cs="Arial"/>
          <w:szCs w:val="16"/>
          <w:lang w:val="sk-SK"/>
        </w:rPr>
        <w:t xml:space="preserve"> určeným </w:t>
      </w:r>
      <w:r>
        <w:rPr>
          <w:rFonts w:cs="Arial"/>
          <w:szCs w:val="16"/>
          <w:lang w:val="sk-SK"/>
        </w:rPr>
        <w:t>postupom</w:t>
      </w:r>
      <w:r w:rsidR="00371381">
        <w:rPr>
          <w:rFonts w:cs="Arial"/>
          <w:szCs w:val="16"/>
          <w:lang w:val="sk-SK"/>
        </w:rPr>
        <w:t xml:space="preserve"> vo výzve/vyzvaní a</w:t>
      </w:r>
      <w:r>
        <w:rPr>
          <w:rFonts w:cs="Arial"/>
          <w:szCs w:val="16"/>
          <w:lang w:val="sk-SK"/>
        </w:rPr>
        <w:t xml:space="preserve"> v časti 2.4.3 „Oprávnenosť výdavkov“ bod. 2 „Personálne výdavky“</w:t>
      </w:r>
      <w:r w:rsidR="00371381">
        <w:rPr>
          <w:rFonts w:cs="Arial"/>
          <w:szCs w:val="16"/>
          <w:lang w:val="sk-SK"/>
        </w:rPr>
        <w:t xml:space="preserve"> tejto Príručky pre prij</w:t>
      </w:r>
      <w:r w:rsidR="005139D0">
        <w:rPr>
          <w:rFonts w:cs="Arial"/>
          <w:szCs w:val="16"/>
          <w:lang w:val="sk-SK"/>
        </w:rPr>
        <w:t>ímate</w:t>
      </w:r>
      <w:r w:rsidR="00371381">
        <w:rPr>
          <w:rFonts w:cs="Arial"/>
          <w:szCs w:val="16"/>
          <w:lang w:val="sk-SK"/>
        </w:rPr>
        <w:t>ľa</w:t>
      </w:r>
      <w:r>
        <w:rPr>
          <w:rFonts w:cs="Arial"/>
          <w:szCs w:val="16"/>
          <w:lang w:val="sk-SK"/>
        </w:rPr>
        <w:t>, tzn. v</w:t>
      </w:r>
      <w:r>
        <w:rPr>
          <w:lang w:val="sk-SK"/>
        </w:rPr>
        <w:t>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w:t>
      </w:r>
      <w:r w:rsidR="003375F0">
        <w:rPr>
          <w:lang w:val="sk-SK"/>
        </w:rPr>
        <w:t>m</w:t>
      </w:r>
      <w:r>
        <w:rPr>
          <w:lang w:val="sk-SK"/>
        </w:rPr>
        <w:t xml:space="preserve"> účtovný</w:t>
      </w:r>
      <w:r w:rsidR="003375F0">
        <w:rPr>
          <w:lang w:val="sk-SK"/>
        </w:rPr>
        <w:t>m</w:t>
      </w:r>
      <w:r>
        <w:rPr>
          <w:lang w:val="sk-SK"/>
        </w:rPr>
        <w:t xml:space="preserve"> doklad</w:t>
      </w:r>
      <w:r w:rsidR="003375F0">
        <w:rPr>
          <w:lang w:val="sk-SK"/>
        </w:rPr>
        <w:t>om</w:t>
      </w:r>
      <w:r>
        <w:rPr>
          <w:lang w:val="sk-SK"/>
        </w:rPr>
        <w:t xml:space="preserve">. </w:t>
      </w:r>
    </w:p>
    <w:p w:rsidR="00437041" w:rsidRPr="0029658C" w:rsidRDefault="00437041" w:rsidP="00437041">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85">
    <w:p w:rsidR="00D47DF4" w:rsidRPr="009D7F63" w:rsidRDefault="00D47DF4"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rsidR="00D47DF4" w:rsidRPr="009D7F63" w:rsidRDefault="00D47DF4"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00437041">
        <w:rPr>
          <w:rFonts w:ascii="Arial" w:hAnsi="Arial" w:cs="Arial"/>
          <w:sz w:val="16"/>
          <w:szCs w:val="16"/>
        </w:rPr>
        <w:t xml:space="preserve"> pokiaľ neexistujú zákonné prekážky k uvedeniu takéhoto údaja,</w:t>
      </w:r>
    </w:p>
    <w:p w:rsidR="00D47DF4" w:rsidRPr="009D7F63" w:rsidRDefault="00D47DF4"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rsidR="00D47DF4" w:rsidRPr="002D4DD9" w:rsidRDefault="00D47DF4"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86">
    <w:p w:rsidR="00D47DF4" w:rsidRPr="002D4DD9" w:rsidRDefault="00D47DF4"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87">
    <w:p w:rsidR="00D47DF4" w:rsidRPr="00666AC8" w:rsidRDefault="00D47DF4"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p>
  </w:footnote>
  <w:footnote w:id="88">
    <w:p w:rsidR="00D47DF4" w:rsidRPr="002D4DD9" w:rsidRDefault="00D47DF4"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89">
    <w:p w:rsidR="00D47DF4" w:rsidRPr="002D4DD9" w:rsidRDefault="00D47DF4"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90">
    <w:p w:rsidR="00D47DF4" w:rsidRPr="009D7F63" w:rsidRDefault="00D47DF4"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91">
    <w:p w:rsidR="00D47DF4" w:rsidRPr="00DB1B99" w:rsidRDefault="00D47DF4" w:rsidP="00DB1B99">
      <w:pPr>
        <w:pStyle w:val="Textpoznmkypodiarou"/>
        <w:jc w:val="both"/>
        <w:rPr>
          <w:lang w:val="sk-SK"/>
        </w:rPr>
      </w:pPr>
      <w:r>
        <w:rPr>
          <w:rStyle w:val="Odkaznapoznmkupodiarou"/>
        </w:rPr>
        <w:footnoteRef/>
      </w:r>
      <w:r>
        <w:t xml:space="preserve"> </w:t>
      </w:r>
      <w:r>
        <w:rPr>
          <w:lang w:val="sk-SK"/>
        </w:rPr>
        <w:t xml:space="preserve">Poskytovateľ na základe žiadosti o predkladanie interných personálnych výdavkov prijímateľa/partnera prostredníctvom sumarizačných hárkov – personálne výdavky (ďalej len „žiadosť o výnimku“) vyhodnotí chybovosť v doteraz predložených žiadostiach o platbu (vyhodnotenie sa vykoná len na nárokovaných interných personálnych výdavkoch v dvoch žiadostiach o platbu). Chybovosť nárokovaných interných personálnych výdavkoch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w:t>
      </w:r>
      <w:r w:rsidRPr="00DB1B99">
        <w:rPr>
          <w:lang w:val="sk-SK"/>
        </w:rPr>
        <w:t>Dokladovanie oprávnených výdavkov podľa jednotlivých</w:t>
      </w:r>
      <w:r w:rsidRPr="0073389C">
        <w:rPr>
          <w:lang w:val="sk-SK"/>
        </w:rPr>
        <w:t xml:space="preserve"> </w:t>
      </w:r>
      <w:r w:rsidRPr="00DB1B99">
        <w:rPr>
          <w:lang w:val="sk-SK"/>
        </w:rPr>
        <w:t>skupín výdavkov</w:t>
      </w:r>
      <w:r>
        <w:rPr>
          <w:lang w:val="sk-SK"/>
        </w:rPr>
        <w:t xml:space="preserve">).    </w:t>
      </w:r>
    </w:p>
  </w:footnote>
  <w:footnote w:id="92">
    <w:p w:rsidR="00D47DF4" w:rsidRPr="002D4DD9" w:rsidRDefault="00D47DF4"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93">
    <w:p w:rsidR="00D47DF4" w:rsidRPr="009D7F63" w:rsidRDefault="00D47DF4"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94">
    <w:p w:rsidR="00D47DF4" w:rsidRPr="00DD30A9" w:rsidRDefault="00D47DF4" w:rsidP="00DD30A9">
      <w:pPr>
        <w:pStyle w:val="Textpoznmkypodiarou"/>
        <w:jc w:val="both"/>
        <w:rPr>
          <w:lang w:val="sk-SK"/>
        </w:rPr>
      </w:pPr>
      <w:r>
        <w:rPr>
          <w:rStyle w:val="Odkaznapoznmkupodiarou"/>
        </w:rPr>
        <w:footnoteRef/>
      </w:r>
      <w:r>
        <w:t xml:space="preserve"> </w:t>
      </w:r>
      <w:r>
        <w:rPr>
          <w:lang w:val="sk-SK"/>
        </w:rPr>
        <w:t xml:space="preserve">Poskytovateľ na základe žiadosti o predkladanie výdavkov za náhrady mzdy a platu prijímateľa/partnera prostredníctvom sumarizačných hárkov – personálne výdavky (ďalej len „žiadosť o výnimku“) vyhodnotí chybovosť v doteraz predložených žiadostiach o platbu (vyhodnotenie sa vykoná len na nárokovaných výdavkoch za náhrady mzdy a platu v dvoch žiadostiach o platbu). Chybovosť nárokovaných výdavkov za náhrady mzdy a platu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výdavkov za náhrady mzdy a platu nepresiahne 2% z ich hodnoty, poskytovateľ môže udeliť výnimku predkladania výdavkov za náhrady mzdy a platu prostredníctvom sumarizačných hárkov – personálne výdavky. Ak poskytovateľ identifikuje počas výkonu FKnM chybovosť presahujúcu 2% z hodnoty vzorky nárokovaných výdavkov za náhrady mzdy a platu v žiadosti o platbu, poskytovateľ môže rozhodnúť o opätovnej povinnosti predkladať kompletnú podpornú dokumentáciu k  výdavkom za náhrady mzdy a platu (časť 2.4.6.3 </w:t>
      </w:r>
      <w:r w:rsidRPr="00EB0B04">
        <w:rPr>
          <w:lang w:val="sk-SK"/>
        </w:rPr>
        <w:t>Dokladovanie oprávnených výdavkov podľa jednotlivých</w:t>
      </w:r>
      <w:r w:rsidRPr="0073389C">
        <w:rPr>
          <w:lang w:val="sk-SK"/>
        </w:rPr>
        <w:t xml:space="preserve"> </w:t>
      </w:r>
      <w:r w:rsidRPr="00EB0B04">
        <w:rPr>
          <w:lang w:val="sk-SK"/>
        </w:rPr>
        <w:t>skupín výdavkov</w:t>
      </w:r>
      <w:r>
        <w:rPr>
          <w:lang w:val="sk-SK"/>
        </w:rPr>
        <w:t xml:space="preserve">).    </w:t>
      </w:r>
    </w:p>
  </w:footnote>
  <w:footnote w:id="95">
    <w:p w:rsidR="00D47DF4" w:rsidRPr="009D7F63" w:rsidRDefault="00D47DF4"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96">
    <w:p w:rsidR="00D47DF4" w:rsidRPr="008D4874" w:rsidRDefault="00D47DF4">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7">
    <w:p w:rsidR="00D47DF4" w:rsidRPr="00A9227A" w:rsidRDefault="00D47DF4"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8">
    <w:p w:rsidR="00D47DF4" w:rsidRPr="009D7F63" w:rsidRDefault="00D47DF4"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99">
    <w:p w:rsidR="00D47DF4" w:rsidRPr="009D7F63" w:rsidRDefault="00D47DF4"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00">
    <w:p w:rsidR="00D47DF4" w:rsidRPr="009D7F63" w:rsidRDefault="00D47DF4"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01">
    <w:p w:rsidR="00D47DF4" w:rsidRPr="009D7F63" w:rsidRDefault="00D47DF4"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102">
    <w:p w:rsidR="00D47DF4" w:rsidRPr="001D76D4" w:rsidRDefault="00D47DF4">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103">
    <w:p w:rsidR="00D47DF4" w:rsidRDefault="007B1A14" w:rsidP="009D7F63">
      <w:pPr>
        <w:pStyle w:val="Textpoznmkypodiarou"/>
        <w:rPr>
          <w:rFonts w:cs="Arial"/>
          <w:szCs w:val="16"/>
          <w:lang w:val="sk-SK"/>
        </w:rPr>
      </w:pPr>
      <w:hyperlink r:id="rId3" w:history="1">
        <w:r w:rsidR="00D47DF4" w:rsidRPr="00D11568">
          <w:rPr>
            <w:rStyle w:val="Hypertextovprepojenie"/>
            <w:rFonts w:cs="Arial"/>
            <w:sz w:val="16"/>
            <w:szCs w:val="16"/>
            <w:lang w:val="sk-SK"/>
          </w:rPr>
          <w:t>http://www.uvo.gov.sk/legislativametodika-dohlad/metodicke-usmernenia/vseobecne-metodicke-usmernenia-zakon-c-252006-z-z--4bc.html</w:t>
        </w:r>
      </w:hyperlink>
      <w:r w:rsidR="00D47DF4" w:rsidRPr="00D11568">
        <w:rPr>
          <w:rFonts w:cs="Arial"/>
          <w:szCs w:val="16"/>
          <w:lang w:val="sk-SK"/>
        </w:rPr>
        <w:t xml:space="preserve">  a http://www.uvo.gov.sk/legislativametodika-dohlad/metodicke-usmernenia/vseobecne-metodicke-usmernenia-zakon-c-3432015-z-z--51e.html</w:t>
      </w:r>
      <w:r w:rsidR="00D47DF4" w:rsidRPr="00D11568" w:rsidDel="00D11568">
        <w:rPr>
          <w:rFonts w:cs="Arial"/>
          <w:szCs w:val="16"/>
          <w:lang w:val="sk-SK"/>
        </w:rPr>
        <w:t xml:space="preserve"> </w:t>
      </w:r>
      <w:r w:rsidR="00D47DF4" w:rsidRPr="00552EAD">
        <w:rPr>
          <w:rStyle w:val="Odkaznapoznmkupodiarou"/>
          <w:rFonts w:cs="Arial"/>
          <w:szCs w:val="16"/>
          <w:vertAlign w:val="baseline"/>
        </w:rPr>
        <w:t xml:space="preserve"> </w:t>
      </w:r>
      <w:r w:rsidR="00D47DF4" w:rsidRPr="009D7F63">
        <w:rPr>
          <w:rStyle w:val="Odkaznapoznmkupodiarou"/>
          <w:rFonts w:cs="Arial"/>
          <w:szCs w:val="16"/>
        </w:rPr>
        <w:footnoteRef/>
      </w:r>
    </w:p>
    <w:p w:rsidR="00D47DF4" w:rsidRPr="009D7F63" w:rsidRDefault="00D47DF4" w:rsidP="009D7F63">
      <w:pPr>
        <w:pStyle w:val="Textpoznmkypodiarou"/>
        <w:rPr>
          <w:rFonts w:cs="Arial"/>
          <w:szCs w:val="16"/>
          <w:lang w:val="sk-SK"/>
        </w:rPr>
      </w:pPr>
    </w:p>
  </w:footnote>
  <w:footnote w:id="104">
    <w:p w:rsidR="00D47DF4" w:rsidRPr="009D7F63" w:rsidRDefault="00D47DF4"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rsidR="00D47DF4" w:rsidRPr="009D7F63" w:rsidRDefault="00D47DF4" w:rsidP="009D7F63">
      <w:pPr>
        <w:rPr>
          <w:rFonts w:cs="Arial"/>
          <w:color w:val="000000" w:themeColor="text1"/>
          <w:sz w:val="16"/>
          <w:szCs w:val="16"/>
        </w:rPr>
      </w:pPr>
      <w:r w:rsidRPr="009D7F63">
        <w:rPr>
          <w:rFonts w:cs="Arial"/>
          <w:sz w:val="16"/>
          <w:szCs w:val="16"/>
        </w:rPr>
        <w:t xml:space="preserve">  http://www.informatizacia.sk/verejne-obstaravanie-a-zmluvy-pre-ikt/</w:t>
      </w:r>
    </w:p>
    <w:p w:rsidR="00D47DF4" w:rsidRPr="009D7F63" w:rsidRDefault="00D47DF4" w:rsidP="009D7F63">
      <w:pPr>
        <w:pStyle w:val="Textpoznmkypodiarou"/>
        <w:rPr>
          <w:rFonts w:cs="Arial"/>
          <w:szCs w:val="16"/>
        </w:rPr>
      </w:pPr>
    </w:p>
  </w:footnote>
  <w:footnote w:id="105">
    <w:p w:rsidR="00D47DF4" w:rsidRPr="00E70656" w:rsidRDefault="00D47DF4">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06">
    <w:p w:rsidR="00D47DF4" w:rsidRPr="009D7F63" w:rsidRDefault="00D47DF4"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07">
    <w:p w:rsidR="00D47DF4" w:rsidRPr="009D7F63" w:rsidRDefault="00D47DF4"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108">
    <w:p w:rsidR="00D47DF4" w:rsidRPr="00963E0D" w:rsidRDefault="00D47DF4">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109">
    <w:p w:rsidR="00D47DF4" w:rsidRPr="00963E0D" w:rsidRDefault="00D47DF4">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10">
    <w:p w:rsidR="00D47DF4" w:rsidRPr="00963E0D" w:rsidRDefault="00D47DF4">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11">
    <w:p w:rsidR="00D47DF4" w:rsidRPr="009D7F63" w:rsidRDefault="00D47DF4"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12">
    <w:p w:rsidR="00D47DF4" w:rsidRDefault="00D47DF4" w:rsidP="00A15E8E">
      <w:pPr>
        <w:pStyle w:val="Textpoznmkypodiarou"/>
        <w:jc w:val="both"/>
      </w:pPr>
      <w:r>
        <w:rPr>
          <w:rStyle w:val="Odkaznapoznmkupodiarou"/>
        </w:rPr>
        <w:footnoteRef/>
      </w:r>
      <w:r>
        <w:t xml:space="preserve"> MP CKO č. 18 k overovaniu hospodárnosti výdavkov</w:t>
      </w:r>
    </w:p>
  </w:footnote>
  <w:footnote w:id="113">
    <w:p w:rsidR="00D47DF4" w:rsidRPr="001325C0" w:rsidRDefault="00D47DF4">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14">
    <w:p w:rsidR="00D47DF4" w:rsidRPr="001325C0" w:rsidRDefault="00D47DF4">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15">
    <w:p w:rsidR="00D47DF4" w:rsidRPr="001325C0" w:rsidRDefault="00D47DF4"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rsidR="00D47DF4" w:rsidRPr="001325C0" w:rsidRDefault="00D47DF4">
      <w:pPr>
        <w:pStyle w:val="Textpoznmkypodiarou"/>
        <w:rPr>
          <w:lang w:val="sk-SK"/>
        </w:rPr>
      </w:pPr>
    </w:p>
  </w:footnote>
  <w:footnote w:id="116">
    <w:p w:rsidR="00D47DF4" w:rsidRPr="00DF0865" w:rsidRDefault="00D47DF4">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17">
    <w:p w:rsidR="00D47DF4" w:rsidRPr="009D7F63" w:rsidRDefault="00D47DF4"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1C51D39"/>
    <w:multiLevelType w:val="hybridMultilevel"/>
    <w:tmpl w:val="26643192"/>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4">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7">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19">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1">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7710AF4"/>
    <w:multiLevelType w:val="hybridMultilevel"/>
    <w:tmpl w:val="88D4D692"/>
    <w:lvl w:ilvl="0" w:tplc="34589D7C">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28">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29">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9">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4">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7">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48">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49">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4">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6">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9">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468E705C"/>
    <w:multiLevelType w:val="hybridMultilevel"/>
    <w:tmpl w:val="13D8BEA6"/>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1">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2">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3">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6">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7">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8">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2">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7">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4">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86">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5">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7">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00">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04">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7">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1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5"/>
  </w:num>
  <w:num w:numId="2">
    <w:abstractNumId w:val="23"/>
  </w:num>
  <w:num w:numId="3">
    <w:abstractNumId w:val="88"/>
  </w:num>
  <w:num w:numId="4">
    <w:abstractNumId w:val="18"/>
  </w:num>
  <w:num w:numId="5">
    <w:abstractNumId w:val="41"/>
  </w:num>
  <w:num w:numId="6">
    <w:abstractNumId w:val="112"/>
  </w:num>
  <w:num w:numId="7">
    <w:abstractNumId w:val="111"/>
  </w:num>
  <w:num w:numId="8">
    <w:abstractNumId w:val="79"/>
  </w:num>
  <w:num w:numId="9">
    <w:abstractNumId w:val="93"/>
  </w:num>
  <w:num w:numId="10">
    <w:abstractNumId w:val="49"/>
  </w:num>
  <w:num w:numId="11">
    <w:abstractNumId w:val="76"/>
  </w:num>
  <w:num w:numId="12">
    <w:abstractNumId w:val="101"/>
  </w:num>
  <w:num w:numId="13">
    <w:abstractNumId w:val="1"/>
  </w:num>
  <w:num w:numId="14">
    <w:abstractNumId w:val="28"/>
  </w:num>
  <w:num w:numId="15">
    <w:abstractNumId w:val="58"/>
  </w:num>
  <w:num w:numId="16">
    <w:abstractNumId w:val="8"/>
  </w:num>
  <w:num w:numId="17">
    <w:abstractNumId w:val="9"/>
  </w:num>
  <w:num w:numId="18">
    <w:abstractNumId w:val="54"/>
  </w:num>
  <w:num w:numId="19">
    <w:abstractNumId w:val="80"/>
  </w:num>
  <w:num w:numId="20">
    <w:abstractNumId w:val="26"/>
  </w:num>
  <w:num w:numId="21">
    <w:abstractNumId w:val="56"/>
  </w:num>
  <w:num w:numId="22">
    <w:abstractNumId w:val="68"/>
  </w:num>
  <w:num w:numId="23">
    <w:abstractNumId w:val="89"/>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2"/>
  </w:num>
  <w:num w:numId="28">
    <w:abstractNumId w:val="71"/>
  </w:num>
  <w:num w:numId="29">
    <w:abstractNumId w:val="94"/>
  </w:num>
  <w:num w:numId="30">
    <w:abstractNumId w:val="77"/>
  </w:num>
  <w:num w:numId="31">
    <w:abstractNumId w:val="107"/>
  </w:num>
  <w:num w:numId="32">
    <w:abstractNumId w:val="91"/>
  </w:num>
  <w:num w:numId="33">
    <w:abstractNumId w:val="97"/>
  </w:num>
  <w:num w:numId="34">
    <w:abstractNumId w:val="103"/>
  </w:num>
  <w:num w:numId="35">
    <w:abstractNumId w:val="40"/>
  </w:num>
  <w:num w:numId="36">
    <w:abstractNumId w:val="48"/>
  </w:num>
  <w:num w:numId="37">
    <w:abstractNumId w:val="46"/>
  </w:num>
  <w:num w:numId="38">
    <w:abstractNumId w:val="53"/>
  </w:num>
  <w:num w:numId="39">
    <w:abstractNumId w:val="66"/>
  </w:num>
  <w:num w:numId="40">
    <w:abstractNumId w:val="106"/>
  </w:num>
  <w:num w:numId="41">
    <w:abstractNumId w:val="3"/>
  </w:num>
  <w:num w:numId="42">
    <w:abstractNumId w:val="51"/>
  </w:num>
  <w:num w:numId="43">
    <w:abstractNumId w:val="75"/>
  </w:num>
  <w:num w:numId="44">
    <w:abstractNumId w:val="6"/>
  </w:num>
  <w:num w:numId="45">
    <w:abstractNumId w:val="35"/>
  </w:num>
  <w:num w:numId="46">
    <w:abstractNumId w:val="85"/>
  </w:num>
  <w:num w:numId="47">
    <w:abstractNumId w:val="92"/>
  </w:num>
  <w:num w:numId="48">
    <w:abstractNumId w:val="50"/>
  </w:num>
  <w:num w:numId="49">
    <w:abstractNumId w:val="69"/>
  </w:num>
  <w:num w:numId="50">
    <w:abstractNumId w:val="102"/>
  </w:num>
  <w:num w:numId="51">
    <w:abstractNumId w:val="34"/>
  </w:num>
  <w:num w:numId="52">
    <w:abstractNumId w:val="19"/>
  </w:num>
  <w:num w:numId="53">
    <w:abstractNumId w:val="10"/>
  </w:num>
  <w:num w:numId="54">
    <w:abstractNumId w:val="37"/>
  </w:num>
  <w:num w:numId="55">
    <w:abstractNumId w:val="24"/>
  </w:num>
  <w:num w:numId="56">
    <w:abstractNumId w:val="38"/>
  </w:num>
  <w:num w:numId="57">
    <w:abstractNumId w:val="16"/>
  </w:num>
  <w:num w:numId="58">
    <w:abstractNumId w:val="74"/>
  </w:num>
  <w:num w:numId="59">
    <w:abstractNumId w:val="52"/>
  </w:num>
  <w:num w:numId="60">
    <w:abstractNumId w:val="42"/>
  </w:num>
  <w:num w:numId="61">
    <w:abstractNumId w:val="82"/>
  </w:num>
  <w:num w:numId="62">
    <w:abstractNumId w:val="90"/>
  </w:num>
  <w:num w:numId="63">
    <w:abstractNumId w:val="63"/>
  </w:num>
  <w:num w:numId="64">
    <w:abstractNumId w:val="7"/>
  </w:num>
  <w:num w:numId="65">
    <w:abstractNumId w:val="33"/>
  </w:num>
  <w:num w:numId="66">
    <w:abstractNumId w:val="39"/>
  </w:num>
  <w:num w:numId="67">
    <w:abstractNumId w:val="15"/>
  </w:num>
  <w:num w:numId="68">
    <w:abstractNumId w:val="73"/>
  </w:num>
  <w:num w:numId="69">
    <w:abstractNumId w:val="17"/>
  </w:num>
  <w:num w:numId="70">
    <w:abstractNumId w:val="104"/>
  </w:num>
  <w:num w:numId="71">
    <w:abstractNumId w:val="57"/>
  </w:num>
  <w:num w:numId="72">
    <w:abstractNumId w:val="31"/>
  </w:num>
  <w:num w:numId="73">
    <w:abstractNumId w:val="98"/>
  </w:num>
  <w:num w:numId="74">
    <w:abstractNumId w:val="14"/>
  </w:num>
  <w:num w:numId="75">
    <w:abstractNumId w:val="109"/>
  </w:num>
  <w:num w:numId="76">
    <w:abstractNumId w:val="20"/>
  </w:num>
  <w:num w:numId="77">
    <w:abstractNumId w:val="108"/>
  </w:num>
  <w:num w:numId="78">
    <w:abstractNumId w:val="43"/>
  </w:num>
  <w:num w:numId="79">
    <w:abstractNumId w:val="113"/>
  </w:num>
  <w:num w:numId="80">
    <w:abstractNumId w:val="44"/>
  </w:num>
  <w:num w:numId="81">
    <w:abstractNumId w:val="29"/>
  </w:num>
  <w:num w:numId="82">
    <w:abstractNumId w:val="95"/>
  </w:num>
  <w:num w:numId="83">
    <w:abstractNumId w:val="61"/>
  </w:num>
  <w:num w:numId="84">
    <w:abstractNumId w:val="11"/>
  </w:num>
  <w:num w:numId="85">
    <w:abstractNumId w:val="32"/>
  </w:num>
  <w:num w:numId="86">
    <w:abstractNumId w:val="22"/>
  </w:num>
  <w:num w:numId="87">
    <w:abstractNumId w:val="78"/>
  </w:num>
  <w:num w:numId="88">
    <w:abstractNumId w:val="59"/>
  </w:num>
  <w:num w:numId="89">
    <w:abstractNumId w:val="36"/>
  </w:num>
  <w:num w:numId="90">
    <w:abstractNumId w:val="4"/>
  </w:num>
  <w:num w:numId="91">
    <w:abstractNumId w:val="105"/>
  </w:num>
  <w:num w:numId="92">
    <w:abstractNumId w:val="13"/>
  </w:num>
  <w:num w:numId="93">
    <w:abstractNumId w:val="47"/>
  </w:num>
  <w:num w:numId="94">
    <w:abstractNumId w:val="86"/>
  </w:num>
  <w:num w:numId="95">
    <w:abstractNumId w:val="81"/>
  </w:num>
  <w:num w:numId="96">
    <w:abstractNumId w:val="45"/>
  </w:num>
  <w:num w:numId="97">
    <w:abstractNumId w:val="67"/>
  </w:num>
  <w:num w:numId="98">
    <w:abstractNumId w:val="5"/>
  </w:num>
  <w:num w:numId="99">
    <w:abstractNumId w:val="70"/>
  </w:num>
  <w:num w:numId="100">
    <w:abstractNumId w:val="96"/>
  </w:num>
  <w:num w:numId="101">
    <w:abstractNumId w:val="87"/>
  </w:num>
  <w:num w:numId="102">
    <w:abstractNumId w:val="12"/>
  </w:num>
  <w:num w:numId="103">
    <w:abstractNumId w:val="64"/>
  </w:num>
  <w:num w:numId="104">
    <w:abstractNumId w:val="110"/>
  </w:num>
  <w:num w:numId="105">
    <w:abstractNumId w:val="62"/>
  </w:num>
  <w:num w:numId="106">
    <w:abstractNumId w:val="65"/>
  </w:num>
  <w:num w:numId="107">
    <w:abstractNumId w:val="30"/>
  </w:num>
  <w:num w:numId="108">
    <w:abstractNumId w:val="84"/>
  </w:num>
  <w:num w:numId="109">
    <w:abstractNumId w:val="25"/>
  </w:num>
  <w:num w:numId="110">
    <w:abstractNumId w:val="100"/>
  </w:num>
  <w:num w:numId="111">
    <w:abstractNumId w:val="60"/>
  </w:num>
  <w:num w:numId="112">
    <w:abstractNumId w:val="2"/>
  </w:num>
  <w:num w:numId="113">
    <w:abstractNumId w:val="27"/>
  </w:num>
  <w:num w:numId="114">
    <w:abstractNumId w:val="114"/>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18E"/>
    <w:rsid w:val="000223B8"/>
    <w:rsid w:val="0002295C"/>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4FA"/>
    <w:rsid w:val="00030C0A"/>
    <w:rsid w:val="00030C5B"/>
    <w:rsid w:val="000310F7"/>
    <w:rsid w:val="00031457"/>
    <w:rsid w:val="000314F5"/>
    <w:rsid w:val="00032219"/>
    <w:rsid w:val="00032417"/>
    <w:rsid w:val="00032465"/>
    <w:rsid w:val="00033016"/>
    <w:rsid w:val="00033319"/>
    <w:rsid w:val="00033E1E"/>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8B0"/>
    <w:rsid w:val="00050F84"/>
    <w:rsid w:val="000512FF"/>
    <w:rsid w:val="00051598"/>
    <w:rsid w:val="00051A82"/>
    <w:rsid w:val="00052155"/>
    <w:rsid w:val="000524BE"/>
    <w:rsid w:val="00052951"/>
    <w:rsid w:val="000531DD"/>
    <w:rsid w:val="000534D6"/>
    <w:rsid w:val="000538A0"/>
    <w:rsid w:val="00054333"/>
    <w:rsid w:val="000543D6"/>
    <w:rsid w:val="00055486"/>
    <w:rsid w:val="00055BC3"/>
    <w:rsid w:val="00056BC3"/>
    <w:rsid w:val="00056E8E"/>
    <w:rsid w:val="000573B5"/>
    <w:rsid w:val="00057969"/>
    <w:rsid w:val="0005799D"/>
    <w:rsid w:val="00057DD1"/>
    <w:rsid w:val="00060426"/>
    <w:rsid w:val="0006086F"/>
    <w:rsid w:val="00060961"/>
    <w:rsid w:val="00060C6C"/>
    <w:rsid w:val="00060D25"/>
    <w:rsid w:val="00061BA9"/>
    <w:rsid w:val="000623F2"/>
    <w:rsid w:val="000627E6"/>
    <w:rsid w:val="00062854"/>
    <w:rsid w:val="00062F88"/>
    <w:rsid w:val="00063A25"/>
    <w:rsid w:val="00063DFD"/>
    <w:rsid w:val="000643D3"/>
    <w:rsid w:val="000647EC"/>
    <w:rsid w:val="00064894"/>
    <w:rsid w:val="00064DDF"/>
    <w:rsid w:val="000653DA"/>
    <w:rsid w:val="00065B6C"/>
    <w:rsid w:val="00065C76"/>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987"/>
    <w:rsid w:val="0007255C"/>
    <w:rsid w:val="00072BED"/>
    <w:rsid w:val="00073209"/>
    <w:rsid w:val="000733AD"/>
    <w:rsid w:val="00073471"/>
    <w:rsid w:val="000735FD"/>
    <w:rsid w:val="00073791"/>
    <w:rsid w:val="000740DE"/>
    <w:rsid w:val="000743C8"/>
    <w:rsid w:val="00074543"/>
    <w:rsid w:val="0007494C"/>
    <w:rsid w:val="00074D2F"/>
    <w:rsid w:val="00074E7D"/>
    <w:rsid w:val="000751E9"/>
    <w:rsid w:val="000754B9"/>
    <w:rsid w:val="0007555C"/>
    <w:rsid w:val="00075C1E"/>
    <w:rsid w:val="0007626F"/>
    <w:rsid w:val="000765C3"/>
    <w:rsid w:val="000767C2"/>
    <w:rsid w:val="00076EC0"/>
    <w:rsid w:val="000777A9"/>
    <w:rsid w:val="00077FB0"/>
    <w:rsid w:val="0008051F"/>
    <w:rsid w:val="00080933"/>
    <w:rsid w:val="00080E75"/>
    <w:rsid w:val="00081220"/>
    <w:rsid w:val="000818F8"/>
    <w:rsid w:val="00081B61"/>
    <w:rsid w:val="00081D9F"/>
    <w:rsid w:val="00081FC1"/>
    <w:rsid w:val="000822CA"/>
    <w:rsid w:val="000824D7"/>
    <w:rsid w:val="00082BA9"/>
    <w:rsid w:val="00082DF1"/>
    <w:rsid w:val="00083000"/>
    <w:rsid w:val="00083192"/>
    <w:rsid w:val="000834A4"/>
    <w:rsid w:val="00083C26"/>
    <w:rsid w:val="0008428B"/>
    <w:rsid w:val="00084575"/>
    <w:rsid w:val="00084681"/>
    <w:rsid w:val="00085070"/>
    <w:rsid w:val="00085367"/>
    <w:rsid w:val="000854D0"/>
    <w:rsid w:val="00085554"/>
    <w:rsid w:val="0008794A"/>
    <w:rsid w:val="00090D59"/>
    <w:rsid w:val="0009110C"/>
    <w:rsid w:val="00091A23"/>
    <w:rsid w:val="00091E4F"/>
    <w:rsid w:val="000922B4"/>
    <w:rsid w:val="0009249B"/>
    <w:rsid w:val="0009277D"/>
    <w:rsid w:val="00092CE0"/>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A7D72"/>
    <w:rsid w:val="000B024D"/>
    <w:rsid w:val="000B0A1D"/>
    <w:rsid w:val="000B0BB1"/>
    <w:rsid w:val="000B1D63"/>
    <w:rsid w:val="000B1E6A"/>
    <w:rsid w:val="000B2403"/>
    <w:rsid w:val="000B36A9"/>
    <w:rsid w:val="000B3D21"/>
    <w:rsid w:val="000B3DA3"/>
    <w:rsid w:val="000B4445"/>
    <w:rsid w:val="000B448F"/>
    <w:rsid w:val="000B47CC"/>
    <w:rsid w:val="000B481E"/>
    <w:rsid w:val="000B4C3F"/>
    <w:rsid w:val="000B4DEF"/>
    <w:rsid w:val="000B520F"/>
    <w:rsid w:val="000B5E70"/>
    <w:rsid w:val="000B61B5"/>
    <w:rsid w:val="000B669E"/>
    <w:rsid w:val="000B66A1"/>
    <w:rsid w:val="000B6D6B"/>
    <w:rsid w:val="000B701E"/>
    <w:rsid w:val="000B7161"/>
    <w:rsid w:val="000B7751"/>
    <w:rsid w:val="000B7965"/>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5D42"/>
    <w:rsid w:val="000C6018"/>
    <w:rsid w:val="000C618D"/>
    <w:rsid w:val="000C63F2"/>
    <w:rsid w:val="000C683F"/>
    <w:rsid w:val="000C6DD9"/>
    <w:rsid w:val="000C6E3D"/>
    <w:rsid w:val="000C730D"/>
    <w:rsid w:val="000C73ED"/>
    <w:rsid w:val="000C7A5D"/>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9B0"/>
    <w:rsid w:val="000D4EAA"/>
    <w:rsid w:val="000D5517"/>
    <w:rsid w:val="000D5577"/>
    <w:rsid w:val="000D64B3"/>
    <w:rsid w:val="000D680B"/>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5174"/>
    <w:rsid w:val="000F5700"/>
    <w:rsid w:val="000F5FC0"/>
    <w:rsid w:val="000F620B"/>
    <w:rsid w:val="000F684D"/>
    <w:rsid w:val="000F6CF2"/>
    <w:rsid w:val="000F6D86"/>
    <w:rsid w:val="000F70CD"/>
    <w:rsid w:val="000F7236"/>
    <w:rsid w:val="000F7397"/>
    <w:rsid w:val="000F78B5"/>
    <w:rsid w:val="00100931"/>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1DC"/>
    <w:rsid w:val="00106380"/>
    <w:rsid w:val="00106510"/>
    <w:rsid w:val="001072C6"/>
    <w:rsid w:val="001072D3"/>
    <w:rsid w:val="0010743E"/>
    <w:rsid w:val="00110014"/>
    <w:rsid w:val="0011069A"/>
    <w:rsid w:val="001107FE"/>
    <w:rsid w:val="00110B85"/>
    <w:rsid w:val="00111724"/>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A3C"/>
    <w:rsid w:val="00123D3D"/>
    <w:rsid w:val="00123F3F"/>
    <w:rsid w:val="00123F5E"/>
    <w:rsid w:val="00124228"/>
    <w:rsid w:val="001244B0"/>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558"/>
    <w:rsid w:val="0013764A"/>
    <w:rsid w:val="00137817"/>
    <w:rsid w:val="00137B33"/>
    <w:rsid w:val="0014042C"/>
    <w:rsid w:val="001407FE"/>
    <w:rsid w:val="00140CE3"/>
    <w:rsid w:val="00140EA8"/>
    <w:rsid w:val="0014162C"/>
    <w:rsid w:val="00141705"/>
    <w:rsid w:val="00141B0E"/>
    <w:rsid w:val="001420EC"/>
    <w:rsid w:val="0014261F"/>
    <w:rsid w:val="00142948"/>
    <w:rsid w:val="001429B2"/>
    <w:rsid w:val="001429D0"/>
    <w:rsid w:val="001430EB"/>
    <w:rsid w:val="00143AD7"/>
    <w:rsid w:val="00144248"/>
    <w:rsid w:val="0014439F"/>
    <w:rsid w:val="00144C4E"/>
    <w:rsid w:val="0014525C"/>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6343"/>
    <w:rsid w:val="0017656A"/>
    <w:rsid w:val="001765D5"/>
    <w:rsid w:val="00176D7E"/>
    <w:rsid w:val="0017789F"/>
    <w:rsid w:val="00177B63"/>
    <w:rsid w:val="00180AAE"/>
    <w:rsid w:val="00180FC6"/>
    <w:rsid w:val="00181671"/>
    <w:rsid w:val="001818D2"/>
    <w:rsid w:val="00182536"/>
    <w:rsid w:val="00182989"/>
    <w:rsid w:val="00182C05"/>
    <w:rsid w:val="00182CBF"/>
    <w:rsid w:val="0018303A"/>
    <w:rsid w:val="001837F9"/>
    <w:rsid w:val="00184031"/>
    <w:rsid w:val="0018478B"/>
    <w:rsid w:val="00184791"/>
    <w:rsid w:val="0018559D"/>
    <w:rsid w:val="001855FA"/>
    <w:rsid w:val="00185BD2"/>
    <w:rsid w:val="00185EA4"/>
    <w:rsid w:val="00186BF1"/>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0D9F"/>
    <w:rsid w:val="001B142C"/>
    <w:rsid w:val="001B1708"/>
    <w:rsid w:val="001B190A"/>
    <w:rsid w:val="001B1936"/>
    <w:rsid w:val="001B1C19"/>
    <w:rsid w:val="001B2121"/>
    <w:rsid w:val="001B2531"/>
    <w:rsid w:val="001B295E"/>
    <w:rsid w:val="001B2D6D"/>
    <w:rsid w:val="001B3120"/>
    <w:rsid w:val="001B3386"/>
    <w:rsid w:val="001B42EC"/>
    <w:rsid w:val="001B46EA"/>
    <w:rsid w:val="001B4C46"/>
    <w:rsid w:val="001B5626"/>
    <w:rsid w:val="001B56EE"/>
    <w:rsid w:val="001B57CA"/>
    <w:rsid w:val="001B57D6"/>
    <w:rsid w:val="001B6925"/>
    <w:rsid w:val="001B6C64"/>
    <w:rsid w:val="001B6E17"/>
    <w:rsid w:val="001B717B"/>
    <w:rsid w:val="001B74CF"/>
    <w:rsid w:val="001C0497"/>
    <w:rsid w:val="001C08A1"/>
    <w:rsid w:val="001C0D3F"/>
    <w:rsid w:val="001C1B30"/>
    <w:rsid w:val="001C1F0B"/>
    <w:rsid w:val="001C21D3"/>
    <w:rsid w:val="001C28BD"/>
    <w:rsid w:val="001C2EF4"/>
    <w:rsid w:val="001C3332"/>
    <w:rsid w:val="001C3382"/>
    <w:rsid w:val="001C3BB0"/>
    <w:rsid w:val="001C3C2F"/>
    <w:rsid w:val="001C44CA"/>
    <w:rsid w:val="001C46CF"/>
    <w:rsid w:val="001C47DE"/>
    <w:rsid w:val="001C578C"/>
    <w:rsid w:val="001C5A8D"/>
    <w:rsid w:val="001C5F00"/>
    <w:rsid w:val="001C68A3"/>
    <w:rsid w:val="001C6962"/>
    <w:rsid w:val="001C6D1C"/>
    <w:rsid w:val="001C782A"/>
    <w:rsid w:val="001C7C81"/>
    <w:rsid w:val="001D040E"/>
    <w:rsid w:val="001D08FF"/>
    <w:rsid w:val="001D0B65"/>
    <w:rsid w:val="001D0BA9"/>
    <w:rsid w:val="001D0CE5"/>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915"/>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240A"/>
    <w:rsid w:val="001F2A24"/>
    <w:rsid w:val="001F303B"/>
    <w:rsid w:val="001F364C"/>
    <w:rsid w:val="001F3C6B"/>
    <w:rsid w:val="001F3CA3"/>
    <w:rsid w:val="001F3DF5"/>
    <w:rsid w:val="001F4430"/>
    <w:rsid w:val="001F5146"/>
    <w:rsid w:val="001F60D9"/>
    <w:rsid w:val="001F66B1"/>
    <w:rsid w:val="001F6709"/>
    <w:rsid w:val="001F6828"/>
    <w:rsid w:val="001F6E20"/>
    <w:rsid w:val="001F6FFC"/>
    <w:rsid w:val="001F73A1"/>
    <w:rsid w:val="001F7AAE"/>
    <w:rsid w:val="001F7B91"/>
    <w:rsid w:val="001F7F84"/>
    <w:rsid w:val="00200264"/>
    <w:rsid w:val="00200780"/>
    <w:rsid w:val="00200C61"/>
    <w:rsid w:val="00200FB9"/>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7B3"/>
    <w:rsid w:val="00215D0B"/>
    <w:rsid w:val="00216302"/>
    <w:rsid w:val="002164B9"/>
    <w:rsid w:val="00216A38"/>
    <w:rsid w:val="00216A51"/>
    <w:rsid w:val="00216EBA"/>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3D"/>
    <w:rsid w:val="00227EDD"/>
    <w:rsid w:val="002300CB"/>
    <w:rsid w:val="002304E6"/>
    <w:rsid w:val="002317C7"/>
    <w:rsid w:val="0023193D"/>
    <w:rsid w:val="00231C06"/>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BFB"/>
    <w:rsid w:val="00247F9D"/>
    <w:rsid w:val="0025058F"/>
    <w:rsid w:val="00250DB3"/>
    <w:rsid w:val="002510F3"/>
    <w:rsid w:val="0025131A"/>
    <w:rsid w:val="0025146A"/>
    <w:rsid w:val="00251889"/>
    <w:rsid w:val="002526AA"/>
    <w:rsid w:val="00252807"/>
    <w:rsid w:val="00252AC1"/>
    <w:rsid w:val="00252BE0"/>
    <w:rsid w:val="00252D59"/>
    <w:rsid w:val="002531E0"/>
    <w:rsid w:val="00253675"/>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484"/>
    <w:rsid w:val="00267952"/>
    <w:rsid w:val="00267EF8"/>
    <w:rsid w:val="002703A8"/>
    <w:rsid w:val="002706D6"/>
    <w:rsid w:val="00270716"/>
    <w:rsid w:val="00270992"/>
    <w:rsid w:val="002709D2"/>
    <w:rsid w:val="00270C89"/>
    <w:rsid w:val="00270DC5"/>
    <w:rsid w:val="002710A1"/>
    <w:rsid w:val="002721C8"/>
    <w:rsid w:val="00272DDD"/>
    <w:rsid w:val="00272EE5"/>
    <w:rsid w:val="00273108"/>
    <w:rsid w:val="00273E39"/>
    <w:rsid w:val="00273E7B"/>
    <w:rsid w:val="0027405B"/>
    <w:rsid w:val="002746F7"/>
    <w:rsid w:val="00274E01"/>
    <w:rsid w:val="00274E05"/>
    <w:rsid w:val="00274ECC"/>
    <w:rsid w:val="002754D1"/>
    <w:rsid w:val="00275D14"/>
    <w:rsid w:val="00275E00"/>
    <w:rsid w:val="00276090"/>
    <w:rsid w:val="002763AB"/>
    <w:rsid w:val="002763BD"/>
    <w:rsid w:val="002771FC"/>
    <w:rsid w:val="00277213"/>
    <w:rsid w:val="00277273"/>
    <w:rsid w:val="002779D9"/>
    <w:rsid w:val="00277B9E"/>
    <w:rsid w:val="00277C68"/>
    <w:rsid w:val="00280722"/>
    <w:rsid w:val="00280A28"/>
    <w:rsid w:val="00280C33"/>
    <w:rsid w:val="00281143"/>
    <w:rsid w:val="002811F2"/>
    <w:rsid w:val="00281B3D"/>
    <w:rsid w:val="00281B8F"/>
    <w:rsid w:val="0028248E"/>
    <w:rsid w:val="00282591"/>
    <w:rsid w:val="00282CAB"/>
    <w:rsid w:val="00282F65"/>
    <w:rsid w:val="00283586"/>
    <w:rsid w:val="002835FF"/>
    <w:rsid w:val="00283AD7"/>
    <w:rsid w:val="00283B03"/>
    <w:rsid w:val="00283B0A"/>
    <w:rsid w:val="00284048"/>
    <w:rsid w:val="00284061"/>
    <w:rsid w:val="0028416A"/>
    <w:rsid w:val="00284255"/>
    <w:rsid w:val="002846B1"/>
    <w:rsid w:val="00284B27"/>
    <w:rsid w:val="00285265"/>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44A2"/>
    <w:rsid w:val="0029575D"/>
    <w:rsid w:val="0029599A"/>
    <w:rsid w:val="002961A6"/>
    <w:rsid w:val="0029645E"/>
    <w:rsid w:val="0029660B"/>
    <w:rsid w:val="00296693"/>
    <w:rsid w:val="00296766"/>
    <w:rsid w:val="00296BB9"/>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4AF5"/>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F7B"/>
    <w:rsid w:val="002B537F"/>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3F7C"/>
    <w:rsid w:val="002E410E"/>
    <w:rsid w:val="002E4316"/>
    <w:rsid w:val="002E49D4"/>
    <w:rsid w:val="002E4B5C"/>
    <w:rsid w:val="002E4C40"/>
    <w:rsid w:val="002E4E50"/>
    <w:rsid w:val="002E4E93"/>
    <w:rsid w:val="002E4FDE"/>
    <w:rsid w:val="002E54DD"/>
    <w:rsid w:val="002E56C8"/>
    <w:rsid w:val="002E5882"/>
    <w:rsid w:val="002E5BAC"/>
    <w:rsid w:val="002E6B80"/>
    <w:rsid w:val="002E7084"/>
    <w:rsid w:val="002E7650"/>
    <w:rsid w:val="002E7EC9"/>
    <w:rsid w:val="002F0121"/>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DED"/>
    <w:rsid w:val="002F7F31"/>
    <w:rsid w:val="00301D4D"/>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736"/>
    <w:rsid w:val="00335968"/>
    <w:rsid w:val="00335D1C"/>
    <w:rsid w:val="0033601B"/>
    <w:rsid w:val="0033642D"/>
    <w:rsid w:val="00336A1C"/>
    <w:rsid w:val="003371D6"/>
    <w:rsid w:val="003375AB"/>
    <w:rsid w:val="003375F0"/>
    <w:rsid w:val="00337EBD"/>
    <w:rsid w:val="00337F5D"/>
    <w:rsid w:val="00337F7D"/>
    <w:rsid w:val="003403F4"/>
    <w:rsid w:val="00340D5E"/>
    <w:rsid w:val="003415A5"/>
    <w:rsid w:val="00341C78"/>
    <w:rsid w:val="00341E79"/>
    <w:rsid w:val="003424EA"/>
    <w:rsid w:val="00342A84"/>
    <w:rsid w:val="00342CDE"/>
    <w:rsid w:val="00342D37"/>
    <w:rsid w:val="00344FDD"/>
    <w:rsid w:val="0034546E"/>
    <w:rsid w:val="003457B8"/>
    <w:rsid w:val="003458F7"/>
    <w:rsid w:val="00345EA5"/>
    <w:rsid w:val="00345EF7"/>
    <w:rsid w:val="0034629E"/>
    <w:rsid w:val="00346752"/>
    <w:rsid w:val="00346985"/>
    <w:rsid w:val="00346DA0"/>
    <w:rsid w:val="0034702F"/>
    <w:rsid w:val="00347136"/>
    <w:rsid w:val="00347194"/>
    <w:rsid w:val="00347239"/>
    <w:rsid w:val="003472BD"/>
    <w:rsid w:val="00347388"/>
    <w:rsid w:val="00347407"/>
    <w:rsid w:val="00347C45"/>
    <w:rsid w:val="00350973"/>
    <w:rsid w:val="00350A79"/>
    <w:rsid w:val="00350D93"/>
    <w:rsid w:val="00350DAC"/>
    <w:rsid w:val="003512CD"/>
    <w:rsid w:val="0035150F"/>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753"/>
    <w:rsid w:val="00357851"/>
    <w:rsid w:val="0035794D"/>
    <w:rsid w:val="0036009D"/>
    <w:rsid w:val="003601E6"/>
    <w:rsid w:val="00360204"/>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1F0"/>
    <w:rsid w:val="003672C3"/>
    <w:rsid w:val="00367544"/>
    <w:rsid w:val="00367928"/>
    <w:rsid w:val="00367E6F"/>
    <w:rsid w:val="00367EF8"/>
    <w:rsid w:val="00367F27"/>
    <w:rsid w:val="00370739"/>
    <w:rsid w:val="00371381"/>
    <w:rsid w:val="003716E4"/>
    <w:rsid w:val="00371A51"/>
    <w:rsid w:val="003724F2"/>
    <w:rsid w:val="0037267D"/>
    <w:rsid w:val="00372AD7"/>
    <w:rsid w:val="00372DDC"/>
    <w:rsid w:val="003734BD"/>
    <w:rsid w:val="003735F0"/>
    <w:rsid w:val="00373D00"/>
    <w:rsid w:val="00373E26"/>
    <w:rsid w:val="00374171"/>
    <w:rsid w:val="00374214"/>
    <w:rsid w:val="00374347"/>
    <w:rsid w:val="003743A7"/>
    <w:rsid w:val="00374862"/>
    <w:rsid w:val="00374D29"/>
    <w:rsid w:val="00375271"/>
    <w:rsid w:val="003754B1"/>
    <w:rsid w:val="00375C69"/>
    <w:rsid w:val="00376C28"/>
    <w:rsid w:val="003777E5"/>
    <w:rsid w:val="00377836"/>
    <w:rsid w:val="003778ED"/>
    <w:rsid w:val="0037794F"/>
    <w:rsid w:val="00377C90"/>
    <w:rsid w:val="00377D3B"/>
    <w:rsid w:val="00377DA2"/>
    <w:rsid w:val="00380CB2"/>
    <w:rsid w:val="00380E73"/>
    <w:rsid w:val="00380F77"/>
    <w:rsid w:val="00381206"/>
    <w:rsid w:val="00381D2F"/>
    <w:rsid w:val="0038216F"/>
    <w:rsid w:val="003825A5"/>
    <w:rsid w:val="0038263D"/>
    <w:rsid w:val="00382936"/>
    <w:rsid w:val="00383C79"/>
    <w:rsid w:val="0038462D"/>
    <w:rsid w:val="00384FFC"/>
    <w:rsid w:val="00385275"/>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694B"/>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23E"/>
    <w:rsid w:val="003A24AC"/>
    <w:rsid w:val="003A2A3E"/>
    <w:rsid w:val="003A2A71"/>
    <w:rsid w:val="003A3032"/>
    <w:rsid w:val="003A38C8"/>
    <w:rsid w:val="003A42C2"/>
    <w:rsid w:val="003A4B43"/>
    <w:rsid w:val="003A5868"/>
    <w:rsid w:val="003A5FDB"/>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61E9"/>
    <w:rsid w:val="003B6F5E"/>
    <w:rsid w:val="003B71D1"/>
    <w:rsid w:val="003B791E"/>
    <w:rsid w:val="003B7AD8"/>
    <w:rsid w:val="003B7CBB"/>
    <w:rsid w:val="003B7EE7"/>
    <w:rsid w:val="003C0922"/>
    <w:rsid w:val="003C0A8F"/>
    <w:rsid w:val="003C0B55"/>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C7C88"/>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54B"/>
    <w:rsid w:val="003E1FFC"/>
    <w:rsid w:val="003E245B"/>
    <w:rsid w:val="003E2E6B"/>
    <w:rsid w:val="003E2F47"/>
    <w:rsid w:val="003E33A9"/>
    <w:rsid w:val="003E37B5"/>
    <w:rsid w:val="003E39CA"/>
    <w:rsid w:val="003E4866"/>
    <w:rsid w:val="003E4BC1"/>
    <w:rsid w:val="003E4CCB"/>
    <w:rsid w:val="003E554F"/>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90B"/>
    <w:rsid w:val="003F548D"/>
    <w:rsid w:val="003F54AC"/>
    <w:rsid w:val="003F5736"/>
    <w:rsid w:val="003F601C"/>
    <w:rsid w:val="003F626E"/>
    <w:rsid w:val="003F672D"/>
    <w:rsid w:val="003F6A6C"/>
    <w:rsid w:val="003F76F4"/>
    <w:rsid w:val="004016F0"/>
    <w:rsid w:val="00401899"/>
    <w:rsid w:val="00402129"/>
    <w:rsid w:val="0040246A"/>
    <w:rsid w:val="004025BA"/>
    <w:rsid w:val="00402DEA"/>
    <w:rsid w:val="0040309B"/>
    <w:rsid w:val="004036F6"/>
    <w:rsid w:val="00403E06"/>
    <w:rsid w:val="00403E86"/>
    <w:rsid w:val="00403F3B"/>
    <w:rsid w:val="004040B0"/>
    <w:rsid w:val="004044A4"/>
    <w:rsid w:val="00404A2A"/>
    <w:rsid w:val="00404BD0"/>
    <w:rsid w:val="004056A2"/>
    <w:rsid w:val="00405978"/>
    <w:rsid w:val="00405A32"/>
    <w:rsid w:val="00405EED"/>
    <w:rsid w:val="004063F2"/>
    <w:rsid w:val="0040641A"/>
    <w:rsid w:val="00406757"/>
    <w:rsid w:val="004068CA"/>
    <w:rsid w:val="00406FD8"/>
    <w:rsid w:val="00407291"/>
    <w:rsid w:val="00407296"/>
    <w:rsid w:val="004077C4"/>
    <w:rsid w:val="00407A10"/>
    <w:rsid w:val="00407B17"/>
    <w:rsid w:val="00407CF7"/>
    <w:rsid w:val="00407DCB"/>
    <w:rsid w:val="00410160"/>
    <w:rsid w:val="00410C6B"/>
    <w:rsid w:val="00410D56"/>
    <w:rsid w:val="00411D74"/>
    <w:rsid w:val="00411D87"/>
    <w:rsid w:val="00412726"/>
    <w:rsid w:val="004127EC"/>
    <w:rsid w:val="00412A84"/>
    <w:rsid w:val="004132E7"/>
    <w:rsid w:val="004138A6"/>
    <w:rsid w:val="00413EB8"/>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707C"/>
    <w:rsid w:val="004173D0"/>
    <w:rsid w:val="004178CD"/>
    <w:rsid w:val="0041791C"/>
    <w:rsid w:val="00417B5B"/>
    <w:rsid w:val="00417B99"/>
    <w:rsid w:val="004206D2"/>
    <w:rsid w:val="00420F96"/>
    <w:rsid w:val="0042148A"/>
    <w:rsid w:val="00421D77"/>
    <w:rsid w:val="00421DB4"/>
    <w:rsid w:val="004221C7"/>
    <w:rsid w:val="004229DA"/>
    <w:rsid w:val="00422ECD"/>
    <w:rsid w:val="00422F8C"/>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E7"/>
    <w:rsid w:val="00434257"/>
    <w:rsid w:val="00434B5D"/>
    <w:rsid w:val="00434F2E"/>
    <w:rsid w:val="0043548F"/>
    <w:rsid w:val="00435D45"/>
    <w:rsid w:val="00436121"/>
    <w:rsid w:val="00436526"/>
    <w:rsid w:val="00436CEA"/>
    <w:rsid w:val="00436D66"/>
    <w:rsid w:val="00437041"/>
    <w:rsid w:val="0043783A"/>
    <w:rsid w:val="0044060D"/>
    <w:rsid w:val="00440F9B"/>
    <w:rsid w:val="0044155C"/>
    <w:rsid w:val="00441561"/>
    <w:rsid w:val="00441746"/>
    <w:rsid w:val="004418D0"/>
    <w:rsid w:val="00442073"/>
    <w:rsid w:val="00442403"/>
    <w:rsid w:val="00442478"/>
    <w:rsid w:val="00442ED1"/>
    <w:rsid w:val="00442FDB"/>
    <w:rsid w:val="00443644"/>
    <w:rsid w:val="0044377D"/>
    <w:rsid w:val="00444424"/>
    <w:rsid w:val="004445E7"/>
    <w:rsid w:val="00445661"/>
    <w:rsid w:val="004456DC"/>
    <w:rsid w:val="00445B9F"/>
    <w:rsid w:val="00445CC0"/>
    <w:rsid w:val="004473BF"/>
    <w:rsid w:val="0044761F"/>
    <w:rsid w:val="00450344"/>
    <w:rsid w:val="004503DA"/>
    <w:rsid w:val="00450647"/>
    <w:rsid w:val="004506D5"/>
    <w:rsid w:val="004508B6"/>
    <w:rsid w:val="00450CAD"/>
    <w:rsid w:val="00450EC1"/>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378"/>
    <w:rsid w:val="00460483"/>
    <w:rsid w:val="00460926"/>
    <w:rsid w:val="00460E83"/>
    <w:rsid w:val="0046138F"/>
    <w:rsid w:val="00462023"/>
    <w:rsid w:val="00462B66"/>
    <w:rsid w:val="00462D28"/>
    <w:rsid w:val="00463344"/>
    <w:rsid w:val="00463533"/>
    <w:rsid w:val="0046377D"/>
    <w:rsid w:val="0046384B"/>
    <w:rsid w:val="00463D71"/>
    <w:rsid w:val="00464551"/>
    <w:rsid w:val="00464629"/>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527"/>
    <w:rsid w:val="004745AF"/>
    <w:rsid w:val="004747D4"/>
    <w:rsid w:val="00474893"/>
    <w:rsid w:val="00474A8C"/>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7046"/>
    <w:rsid w:val="004973D7"/>
    <w:rsid w:val="00497425"/>
    <w:rsid w:val="00497CFC"/>
    <w:rsid w:val="00497D19"/>
    <w:rsid w:val="00497EA6"/>
    <w:rsid w:val="004A049A"/>
    <w:rsid w:val="004A1434"/>
    <w:rsid w:val="004A1494"/>
    <w:rsid w:val="004A1D06"/>
    <w:rsid w:val="004A1F79"/>
    <w:rsid w:val="004A2007"/>
    <w:rsid w:val="004A2034"/>
    <w:rsid w:val="004A298B"/>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E39"/>
    <w:rsid w:val="004B38EE"/>
    <w:rsid w:val="004B4384"/>
    <w:rsid w:val="004B4FFD"/>
    <w:rsid w:val="004B53E6"/>
    <w:rsid w:val="004B6129"/>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3BE"/>
    <w:rsid w:val="004C43DB"/>
    <w:rsid w:val="004C45AE"/>
    <w:rsid w:val="004C46E4"/>
    <w:rsid w:val="004C504B"/>
    <w:rsid w:val="004C539A"/>
    <w:rsid w:val="004C549F"/>
    <w:rsid w:val="004C568B"/>
    <w:rsid w:val="004C65E2"/>
    <w:rsid w:val="004C66CE"/>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3922"/>
    <w:rsid w:val="004F5296"/>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4718"/>
    <w:rsid w:val="00504A4F"/>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9D0"/>
    <w:rsid w:val="00513A1A"/>
    <w:rsid w:val="00513A25"/>
    <w:rsid w:val="005140D9"/>
    <w:rsid w:val="00514221"/>
    <w:rsid w:val="005153BC"/>
    <w:rsid w:val="00515B75"/>
    <w:rsid w:val="00515E23"/>
    <w:rsid w:val="0051642E"/>
    <w:rsid w:val="0051655E"/>
    <w:rsid w:val="00516943"/>
    <w:rsid w:val="00517E0F"/>
    <w:rsid w:val="00520A16"/>
    <w:rsid w:val="00521CFB"/>
    <w:rsid w:val="0052260B"/>
    <w:rsid w:val="005229BB"/>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8C4"/>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4A4"/>
    <w:rsid w:val="005548CA"/>
    <w:rsid w:val="00554970"/>
    <w:rsid w:val="005557D5"/>
    <w:rsid w:val="005557FA"/>
    <w:rsid w:val="00555E6F"/>
    <w:rsid w:val="00556189"/>
    <w:rsid w:val="0055628F"/>
    <w:rsid w:val="005563BC"/>
    <w:rsid w:val="00556C5C"/>
    <w:rsid w:val="00556DB3"/>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5BA"/>
    <w:rsid w:val="00564C0A"/>
    <w:rsid w:val="0056520A"/>
    <w:rsid w:val="005652B0"/>
    <w:rsid w:val="005655F8"/>
    <w:rsid w:val="00565CAE"/>
    <w:rsid w:val="005668B8"/>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469A"/>
    <w:rsid w:val="00584EAE"/>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54CC"/>
    <w:rsid w:val="005964CA"/>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3E66"/>
    <w:rsid w:val="005B4CAD"/>
    <w:rsid w:val="005B4CBA"/>
    <w:rsid w:val="005B4E16"/>
    <w:rsid w:val="005B5500"/>
    <w:rsid w:val="005B57ED"/>
    <w:rsid w:val="005B5A86"/>
    <w:rsid w:val="005B5C10"/>
    <w:rsid w:val="005B63EF"/>
    <w:rsid w:val="005B658C"/>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2C35"/>
    <w:rsid w:val="005D314F"/>
    <w:rsid w:val="005D4B2D"/>
    <w:rsid w:val="005D4EE3"/>
    <w:rsid w:val="005D51D9"/>
    <w:rsid w:val="005D5451"/>
    <w:rsid w:val="005D55BD"/>
    <w:rsid w:val="005D6000"/>
    <w:rsid w:val="005D604F"/>
    <w:rsid w:val="005D670E"/>
    <w:rsid w:val="005D70A1"/>
    <w:rsid w:val="005D7B9B"/>
    <w:rsid w:val="005E02F1"/>
    <w:rsid w:val="005E051A"/>
    <w:rsid w:val="005E0D17"/>
    <w:rsid w:val="005E1B57"/>
    <w:rsid w:val="005E215D"/>
    <w:rsid w:val="005E3330"/>
    <w:rsid w:val="005E37DE"/>
    <w:rsid w:val="005E3DBE"/>
    <w:rsid w:val="005E421D"/>
    <w:rsid w:val="005E44E8"/>
    <w:rsid w:val="005E4740"/>
    <w:rsid w:val="005E5BF8"/>
    <w:rsid w:val="005E5E18"/>
    <w:rsid w:val="005E6061"/>
    <w:rsid w:val="005E6319"/>
    <w:rsid w:val="005E643E"/>
    <w:rsid w:val="005E6851"/>
    <w:rsid w:val="005E6C97"/>
    <w:rsid w:val="005E6F58"/>
    <w:rsid w:val="005E7D55"/>
    <w:rsid w:val="005F0693"/>
    <w:rsid w:val="005F10F8"/>
    <w:rsid w:val="005F1143"/>
    <w:rsid w:val="005F12FA"/>
    <w:rsid w:val="005F16AB"/>
    <w:rsid w:val="005F1AB2"/>
    <w:rsid w:val="005F1E04"/>
    <w:rsid w:val="005F243B"/>
    <w:rsid w:val="005F2C73"/>
    <w:rsid w:val="005F3291"/>
    <w:rsid w:val="005F3BBA"/>
    <w:rsid w:val="005F3C3C"/>
    <w:rsid w:val="005F429B"/>
    <w:rsid w:val="005F4D43"/>
    <w:rsid w:val="005F4F3D"/>
    <w:rsid w:val="005F5C6C"/>
    <w:rsid w:val="005F5EA3"/>
    <w:rsid w:val="005F775A"/>
    <w:rsid w:val="005F7D1A"/>
    <w:rsid w:val="005F7F64"/>
    <w:rsid w:val="005F7F8E"/>
    <w:rsid w:val="00600867"/>
    <w:rsid w:val="006008A0"/>
    <w:rsid w:val="006008AF"/>
    <w:rsid w:val="00600C9F"/>
    <w:rsid w:val="00601351"/>
    <w:rsid w:val="006017E0"/>
    <w:rsid w:val="00601EC4"/>
    <w:rsid w:val="00602261"/>
    <w:rsid w:val="0060226D"/>
    <w:rsid w:val="006022F1"/>
    <w:rsid w:val="00602CB7"/>
    <w:rsid w:val="00602F9D"/>
    <w:rsid w:val="006038C1"/>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357E"/>
    <w:rsid w:val="006140FA"/>
    <w:rsid w:val="00614307"/>
    <w:rsid w:val="00614746"/>
    <w:rsid w:val="006147A3"/>
    <w:rsid w:val="006147C5"/>
    <w:rsid w:val="00614BFC"/>
    <w:rsid w:val="006159D2"/>
    <w:rsid w:val="00615AC7"/>
    <w:rsid w:val="00615B2D"/>
    <w:rsid w:val="00615C3A"/>
    <w:rsid w:val="006162A9"/>
    <w:rsid w:val="00616CE3"/>
    <w:rsid w:val="00616F42"/>
    <w:rsid w:val="00617706"/>
    <w:rsid w:val="00621251"/>
    <w:rsid w:val="006218BD"/>
    <w:rsid w:val="00621957"/>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919"/>
    <w:rsid w:val="00625C2A"/>
    <w:rsid w:val="006260B1"/>
    <w:rsid w:val="00626463"/>
    <w:rsid w:val="006266E4"/>
    <w:rsid w:val="0062736D"/>
    <w:rsid w:val="006273A6"/>
    <w:rsid w:val="00627B35"/>
    <w:rsid w:val="00627C7E"/>
    <w:rsid w:val="00627F92"/>
    <w:rsid w:val="00630662"/>
    <w:rsid w:val="00631B15"/>
    <w:rsid w:val="00631C47"/>
    <w:rsid w:val="00631EA1"/>
    <w:rsid w:val="0063226E"/>
    <w:rsid w:val="006325AF"/>
    <w:rsid w:val="006327CF"/>
    <w:rsid w:val="006327E6"/>
    <w:rsid w:val="006328F5"/>
    <w:rsid w:val="006329AE"/>
    <w:rsid w:val="006329C7"/>
    <w:rsid w:val="006330A0"/>
    <w:rsid w:val="00633B83"/>
    <w:rsid w:val="00633DAC"/>
    <w:rsid w:val="00634987"/>
    <w:rsid w:val="00634E49"/>
    <w:rsid w:val="006357A9"/>
    <w:rsid w:val="00635B64"/>
    <w:rsid w:val="00635D33"/>
    <w:rsid w:val="006368D7"/>
    <w:rsid w:val="0063694E"/>
    <w:rsid w:val="00636BED"/>
    <w:rsid w:val="00636C0F"/>
    <w:rsid w:val="006375FE"/>
    <w:rsid w:val="00637A13"/>
    <w:rsid w:val="00637A59"/>
    <w:rsid w:val="00637DE4"/>
    <w:rsid w:val="006401E5"/>
    <w:rsid w:val="00640205"/>
    <w:rsid w:val="00640289"/>
    <w:rsid w:val="00640326"/>
    <w:rsid w:val="00640413"/>
    <w:rsid w:val="006405AA"/>
    <w:rsid w:val="00640A58"/>
    <w:rsid w:val="0064173D"/>
    <w:rsid w:val="0064241F"/>
    <w:rsid w:val="006424D6"/>
    <w:rsid w:val="00642A8B"/>
    <w:rsid w:val="00642FB0"/>
    <w:rsid w:val="006433ED"/>
    <w:rsid w:val="00643753"/>
    <w:rsid w:val="006438A6"/>
    <w:rsid w:val="00644A67"/>
    <w:rsid w:val="00644FA4"/>
    <w:rsid w:val="006451E8"/>
    <w:rsid w:val="006457E8"/>
    <w:rsid w:val="00645BD2"/>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6D55"/>
    <w:rsid w:val="006572A3"/>
    <w:rsid w:val="0065738A"/>
    <w:rsid w:val="006577A2"/>
    <w:rsid w:val="00657C95"/>
    <w:rsid w:val="006600BF"/>
    <w:rsid w:val="00660B38"/>
    <w:rsid w:val="00660F15"/>
    <w:rsid w:val="006620EF"/>
    <w:rsid w:val="006621C0"/>
    <w:rsid w:val="006623B0"/>
    <w:rsid w:val="00662488"/>
    <w:rsid w:val="00662B41"/>
    <w:rsid w:val="00662CF6"/>
    <w:rsid w:val="006639B8"/>
    <w:rsid w:val="00664561"/>
    <w:rsid w:val="00664641"/>
    <w:rsid w:val="0066562F"/>
    <w:rsid w:val="00665FF9"/>
    <w:rsid w:val="00666AC8"/>
    <w:rsid w:val="00667313"/>
    <w:rsid w:val="006678DA"/>
    <w:rsid w:val="00667A53"/>
    <w:rsid w:val="00667C12"/>
    <w:rsid w:val="00670284"/>
    <w:rsid w:val="006705A5"/>
    <w:rsid w:val="0067095A"/>
    <w:rsid w:val="0067100F"/>
    <w:rsid w:val="006710DE"/>
    <w:rsid w:val="006716B6"/>
    <w:rsid w:val="006719C8"/>
    <w:rsid w:val="00671D23"/>
    <w:rsid w:val="00671D4D"/>
    <w:rsid w:val="0067210F"/>
    <w:rsid w:val="00672FF6"/>
    <w:rsid w:val="00673478"/>
    <w:rsid w:val="006739C3"/>
    <w:rsid w:val="00673AAF"/>
    <w:rsid w:val="00673ACA"/>
    <w:rsid w:val="00673AFE"/>
    <w:rsid w:val="0067438F"/>
    <w:rsid w:val="00674670"/>
    <w:rsid w:val="00674BCE"/>
    <w:rsid w:val="00674FB6"/>
    <w:rsid w:val="00675571"/>
    <w:rsid w:val="0067648B"/>
    <w:rsid w:val="006765DB"/>
    <w:rsid w:val="00676BCF"/>
    <w:rsid w:val="00676BDC"/>
    <w:rsid w:val="00676C50"/>
    <w:rsid w:val="00676D26"/>
    <w:rsid w:val="00676E31"/>
    <w:rsid w:val="00676F77"/>
    <w:rsid w:val="006770B3"/>
    <w:rsid w:val="0067737B"/>
    <w:rsid w:val="00677384"/>
    <w:rsid w:val="00677767"/>
    <w:rsid w:val="00680A98"/>
    <w:rsid w:val="00680C8B"/>
    <w:rsid w:val="00680D0B"/>
    <w:rsid w:val="00680E39"/>
    <w:rsid w:val="00681189"/>
    <w:rsid w:val="006814BB"/>
    <w:rsid w:val="0068166A"/>
    <w:rsid w:val="00681BA3"/>
    <w:rsid w:val="006828A4"/>
    <w:rsid w:val="00682B40"/>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9A5"/>
    <w:rsid w:val="0069413B"/>
    <w:rsid w:val="0069425A"/>
    <w:rsid w:val="00694363"/>
    <w:rsid w:val="00694375"/>
    <w:rsid w:val="00694449"/>
    <w:rsid w:val="006945CA"/>
    <w:rsid w:val="006945CD"/>
    <w:rsid w:val="00694A32"/>
    <w:rsid w:val="0069512A"/>
    <w:rsid w:val="00695D78"/>
    <w:rsid w:val="00695F9E"/>
    <w:rsid w:val="00696B30"/>
    <w:rsid w:val="00696D46"/>
    <w:rsid w:val="00696EC9"/>
    <w:rsid w:val="006972A2"/>
    <w:rsid w:val="00697310"/>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076"/>
    <w:rsid w:val="006B19E4"/>
    <w:rsid w:val="006B1F58"/>
    <w:rsid w:val="006B227E"/>
    <w:rsid w:val="006B280D"/>
    <w:rsid w:val="006B2821"/>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DC6"/>
    <w:rsid w:val="006E3E6C"/>
    <w:rsid w:val="006E419D"/>
    <w:rsid w:val="006E4351"/>
    <w:rsid w:val="006E466C"/>
    <w:rsid w:val="006E479D"/>
    <w:rsid w:val="006E4B36"/>
    <w:rsid w:val="006E4DBE"/>
    <w:rsid w:val="006E4FF0"/>
    <w:rsid w:val="006E531D"/>
    <w:rsid w:val="006E64A2"/>
    <w:rsid w:val="006E6C06"/>
    <w:rsid w:val="006E7454"/>
    <w:rsid w:val="006E753F"/>
    <w:rsid w:val="006E76EE"/>
    <w:rsid w:val="006E7A2C"/>
    <w:rsid w:val="006E7AFE"/>
    <w:rsid w:val="006E7C56"/>
    <w:rsid w:val="006F0C86"/>
    <w:rsid w:val="006F0E7A"/>
    <w:rsid w:val="006F0EBE"/>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4F2"/>
    <w:rsid w:val="006F57FC"/>
    <w:rsid w:val="006F58BF"/>
    <w:rsid w:val="006F5DF9"/>
    <w:rsid w:val="006F5FF1"/>
    <w:rsid w:val="006F616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531"/>
    <w:rsid w:val="00713278"/>
    <w:rsid w:val="00713EF7"/>
    <w:rsid w:val="00713FBA"/>
    <w:rsid w:val="007151CF"/>
    <w:rsid w:val="007156C6"/>
    <w:rsid w:val="007156E3"/>
    <w:rsid w:val="007158DD"/>
    <w:rsid w:val="007166AE"/>
    <w:rsid w:val="00716F4B"/>
    <w:rsid w:val="00717328"/>
    <w:rsid w:val="00720C57"/>
    <w:rsid w:val="00720E90"/>
    <w:rsid w:val="00721741"/>
    <w:rsid w:val="0072184C"/>
    <w:rsid w:val="00721EF6"/>
    <w:rsid w:val="00722340"/>
    <w:rsid w:val="007223B7"/>
    <w:rsid w:val="007228D4"/>
    <w:rsid w:val="00723679"/>
    <w:rsid w:val="00723D18"/>
    <w:rsid w:val="007250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90B"/>
    <w:rsid w:val="00732EDD"/>
    <w:rsid w:val="0073389C"/>
    <w:rsid w:val="00733BAF"/>
    <w:rsid w:val="00733DFB"/>
    <w:rsid w:val="0073418C"/>
    <w:rsid w:val="00734E0B"/>
    <w:rsid w:val="007352BE"/>
    <w:rsid w:val="007355D0"/>
    <w:rsid w:val="00736511"/>
    <w:rsid w:val="00736D4F"/>
    <w:rsid w:val="00736F83"/>
    <w:rsid w:val="00736FD4"/>
    <w:rsid w:val="00737589"/>
    <w:rsid w:val="00737592"/>
    <w:rsid w:val="00737A7E"/>
    <w:rsid w:val="00737DD2"/>
    <w:rsid w:val="007403EA"/>
    <w:rsid w:val="0074051A"/>
    <w:rsid w:val="00740565"/>
    <w:rsid w:val="0074076F"/>
    <w:rsid w:val="0074082C"/>
    <w:rsid w:val="00740B7A"/>
    <w:rsid w:val="00741244"/>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71A"/>
    <w:rsid w:val="00752BD0"/>
    <w:rsid w:val="00752E41"/>
    <w:rsid w:val="00753A70"/>
    <w:rsid w:val="00753B05"/>
    <w:rsid w:val="00753F0D"/>
    <w:rsid w:val="00754599"/>
    <w:rsid w:val="0075469C"/>
    <w:rsid w:val="00754903"/>
    <w:rsid w:val="00754C9C"/>
    <w:rsid w:val="00754FE6"/>
    <w:rsid w:val="00755063"/>
    <w:rsid w:val="007554D4"/>
    <w:rsid w:val="007556CE"/>
    <w:rsid w:val="00755CCA"/>
    <w:rsid w:val="0075678A"/>
    <w:rsid w:val="007578C5"/>
    <w:rsid w:val="00757F37"/>
    <w:rsid w:val="0076012A"/>
    <w:rsid w:val="00760222"/>
    <w:rsid w:val="0076046E"/>
    <w:rsid w:val="0076110D"/>
    <w:rsid w:val="0076115B"/>
    <w:rsid w:val="00761383"/>
    <w:rsid w:val="00761C4C"/>
    <w:rsid w:val="00761EAD"/>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62E"/>
    <w:rsid w:val="00774EA9"/>
    <w:rsid w:val="00775636"/>
    <w:rsid w:val="00775CFE"/>
    <w:rsid w:val="007763FE"/>
    <w:rsid w:val="007765C4"/>
    <w:rsid w:val="00776697"/>
    <w:rsid w:val="00776A8A"/>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4AB1"/>
    <w:rsid w:val="0078507F"/>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0464"/>
    <w:rsid w:val="007B0759"/>
    <w:rsid w:val="007B14FA"/>
    <w:rsid w:val="007B1A14"/>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06"/>
    <w:rsid w:val="007C1980"/>
    <w:rsid w:val="007C1B0C"/>
    <w:rsid w:val="007C245A"/>
    <w:rsid w:val="007C2AE0"/>
    <w:rsid w:val="007C2AED"/>
    <w:rsid w:val="007C3819"/>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017"/>
    <w:rsid w:val="007E12F6"/>
    <w:rsid w:val="007E1486"/>
    <w:rsid w:val="007E1CD7"/>
    <w:rsid w:val="007E1EA9"/>
    <w:rsid w:val="007E216F"/>
    <w:rsid w:val="007E243E"/>
    <w:rsid w:val="007E247B"/>
    <w:rsid w:val="007E2E5E"/>
    <w:rsid w:val="007E3782"/>
    <w:rsid w:val="007E37BB"/>
    <w:rsid w:val="007E3869"/>
    <w:rsid w:val="007E436B"/>
    <w:rsid w:val="007E5D8D"/>
    <w:rsid w:val="007E6877"/>
    <w:rsid w:val="007E728A"/>
    <w:rsid w:val="007E742B"/>
    <w:rsid w:val="007E7D6C"/>
    <w:rsid w:val="007F00D1"/>
    <w:rsid w:val="007F01C4"/>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08F"/>
    <w:rsid w:val="007F52F7"/>
    <w:rsid w:val="007F558C"/>
    <w:rsid w:val="007F60A4"/>
    <w:rsid w:val="007F6594"/>
    <w:rsid w:val="007F66C3"/>
    <w:rsid w:val="007F6E8C"/>
    <w:rsid w:val="007F7219"/>
    <w:rsid w:val="007F77C1"/>
    <w:rsid w:val="007F7A00"/>
    <w:rsid w:val="007F7D12"/>
    <w:rsid w:val="007F7FBF"/>
    <w:rsid w:val="008002A1"/>
    <w:rsid w:val="008009FF"/>
    <w:rsid w:val="0080116A"/>
    <w:rsid w:val="008011E2"/>
    <w:rsid w:val="00801743"/>
    <w:rsid w:val="00802C4F"/>
    <w:rsid w:val="0080361F"/>
    <w:rsid w:val="00803942"/>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AC0"/>
    <w:rsid w:val="00810D35"/>
    <w:rsid w:val="00811FC2"/>
    <w:rsid w:val="008121D0"/>
    <w:rsid w:val="00812984"/>
    <w:rsid w:val="00812B59"/>
    <w:rsid w:val="00813C9C"/>
    <w:rsid w:val="0081409F"/>
    <w:rsid w:val="00814670"/>
    <w:rsid w:val="0081492E"/>
    <w:rsid w:val="00814B1D"/>
    <w:rsid w:val="00814BFC"/>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63F"/>
    <w:rsid w:val="00832ED6"/>
    <w:rsid w:val="00832FAC"/>
    <w:rsid w:val="00833A5F"/>
    <w:rsid w:val="00833C33"/>
    <w:rsid w:val="008350B5"/>
    <w:rsid w:val="0083514B"/>
    <w:rsid w:val="00836462"/>
    <w:rsid w:val="00836835"/>
    <w:rsid w:val="008368CE"/>
    <w:rsid w:val="00836B04"/>
    <w:rsid w:val="00837135"/>
    <w:rsid w:val="0083730A"/>
    <w:rsid w:val="008379A9"/>
    <w:rsid w:val="00837FA0"/>
    <w:rsid w:val="008400AB"/>
    <w:rsid w:val="008404E8"/>
    <w:rsid w:val="0084082D"/>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5F73"/>
    <w:rsid w:val="0084621D"/>
    <w:rsid w:val="00846426"/>
    <w:rsid w:val="00846844"/>
    <w:rsid w:val="00846ECE"/>
    <w:rsid w:val="00847181"/>
    <w:rsid w:val="00847CA7"/>
    <w:rsid w:val="00847D0D"/>
    <w:rsid w:val="00847D5C"/>
    <w:rsid w:val="008502C7"/>
    <w:rsid w:val="008503A8"/>
    <w:rsid w:val="00850EDD"/>
    <w:rsid w:val="00850FA2"/>
    <w:rsid w:val="008510AB"/>
    <w:rsid w:val="00851E5C"/>
    <w:rsid w:val="00852922"/>
    <w:rsid w:val="00853898"/>
    <w:rsid w:val="008545F0"/>
    <w:rsid w:val="00854B03"/>
    <w:rsid w:val="008555A8"/>
    <w:rsid w:val="00855DDD"/>
    <w:rsid w:val="00855FBF"/>
    <w:rsid w:val="0085627A"/>
    <w:rsid w:val="0085674B"/>
    <w:rsid w:val="0085688E"/>
    <w:rsid w:val="00856B36"/>
    <w:rsid w:val="00856E82"/>
    <w:rsid w:val="00857029"/>
    <w:rsid w:val="0085763C"/>
    <w:rsid w:val="00857ADC"/>
    <w:rsid w:val="008601CC"/>
    <w:rsid w:val="00860775"/>
    <w:rsid w:val="008609DD"/>
    <w:rsid w:val="00860B07"/>
    <w:rsid w:val="00861061"/>
    <w:rsid w:val="008610B4"/>
    <w:rsid w:val="008611DB"/>
    <w:rsid w:val="0086126D"/>
    <w:rsid w:val="0086172D"/>
    <w:rsid w:val="00861C4B"/>
    <w:rsid w:val="00861D37"/>
    <w:rsid w:val="00861D55"/>
    <w:rsid w:val="00862116"/>
    <w:rsid w:val="008624EB"/>
    <w:rsid w:val="00863D7C"/>
    <w:rsid w:val="00864433"/>
    <w:rsid w:val="008646BC"/>
    <w:rsid w:val="00864DCA"/>
    <w:rsid w:val="00864E30"/>
    <w:rsid w:val="00865414"/>
    <w:rsid w:val="00865602"/>
    <w:rsid w:val="0086577C"/>
    <w:rsid w:val="0086688B"/>
    <w:rsid w:val="00866C54"/>
    <w:rsid w:val="00866E63"/>
    <w:rsid w:val="00867253"/>
    <w:rsid w:val="00867B4C"/>
    <w:rsid w:val="00867D1D"/>
    <w:rsid w:val="00867FF7"/>
    <w:rsid w:val="0087003B"/>
    <w:rsid w:val="00871245"/>
    <w:rsid w:val="00871F71"/>
    <w:rsid w:val="00872271"/>
    <w:rsid w:val="008724A1"/>
    <w:rsid w:val="00872B41"/>
    <w:rsid w:val="00872BB8"/>
    <w:rsid w:val="0087345A"/>
    <w:rsid w:val="0087432D"/>
    <w:rsid w:val="00874529"/>
    <w:rsid w:val="00874BD7"/>
    <w:rsid w:val="00874D3F"/>
    <w:rsid w:val="00875348"/>
    <w:rsid w:val="008753C6"/>
    <w:rsid w:val="00875421"/>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1E11"/>
    <w:rsid w:val="008821C9"/>
    <w:rsid w:val="00882DE8"/>
    <w:rsid w:val="008831F4"/>
    <w:rsid w:val="008832B5"/>
    <w:rsid w:val="0088392D"/>
    <w:rsid w:val="00883C93"/>
    <w:rsid w:val="00883FA6"/>
    <w:rsid w:val="00884F3E"/>
    <w:rsid w:val="00885064"/>
    <w:rsid w:val="00886D5D"/>
    <w:rsid w:val="008870BC"/>
    <w:rsid w:val="008872A6"/>
    <w:rsid w:val="008879F8"/>
    <w:rsid w:val="0089027E"/>
    <w:rsid w:val="008905FD"/>
    <w:rsid w:val="00890AFF"/>
    <w:rsid w:val="00890CE5"/>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CB0"/>
    <w:rsid w:val="00895EFD"/>
    <w:rsid w:val="00896742"/>
    <w:rsid w:val="00896953"/>
    <w:rsid w:val="008A09EC"/>
    <w:rsid w:val="008A0B25"/>
    <w:rsid w:val="008A0C3A"/>
    <w:rsid w:val="008A0CE1"/>
    <w:rsid w:val="008A1A13"/>
    <w:rsid w:val="008A213D"/>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82E"/>
    <w:rsid w:val="008A69E2"/>
    <w:rsid w:val="008A6E87"/>
    <w:rsid w:val="008A71B2"/>
    <w:rsid w:val="008A7985"/>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2DFD"/>
    <w:rsid w:val="008C3017"/>
    <w:rsid w:val="008C3256"/>
    <w:rsid w:val="008C35E7"/>
    <w:rsid w:val="008C3B3D"/>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105"/>
    <w:rsid w:val="008E7300"/>
    <w:rsid w:val="008E7432"/>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1AB"/>
    <w:rsid w:val="008F4C12"/>
    <w:rsid w:val="008F4F7B"/>
    <w:rsid w:val="008F5611"/>
    <w:rsid w:val="008F5878"/>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FE1"/>
    <w:rsid w:val="009122BA"/>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08D"/>
    <w:rsid w:val="009222A7"/>
    <w:rsid w:val="00922A0E"/>
    <w:rsid w:val="009230C3"/>
    <w:rsid w:val="009234C3"/>
    <w:rsid w:val="00923BC1"/>
    <w:rsid w:val="00924461"/>
    <w:rsid w:val="00924489"/>
    <w:rsid w:val="0092532E"/>
    <w:rsid w:val="009253C6"/>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C1D"/>
    <w:rsid w:val="00933C9A"/>
    <w:rsid w:val="00934910"/>
    <w:rsid w:val="00935030"/>
    <w:rsid w:val="009351C6"/>
    <w:rsid w:val="0093522F"/>
    <w:rsid w:val="009356CC"/>
    <w:rsid w:val="0093573A"/>
    <w:rsid w:val="00935A00"/>
    <w:rsid w:val="00935DC2"/>
    <w:rsid w:val="00936036"/>
    <w:rsid w:val="00936089"/>
    <w:rsid w:val="00936ABD"/>
    <w:rsid w:val="00936C83"/>
    <w:rsid w:val="00937019"/>
    <w:rsid w:val="0093709E"/>
    <w:rsid w:val="0093742B"/>
    <w:rsid w:val="00940198"/>
    <w:rsid w:val="0094026B"/>
    <w:rsid w:val="009415FF"/>
    <w:rsid w:val="009417B0"/>
    <w:rsid w:val="00941920"/>
    <w:rsid w:val="00941A40"/>
    <w:rsid w:val="00941E7F"/>
    <w:rsid w:val="00941FC3"/>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6154"/>
    <w:rsid w:val="0096663C"/>
    <w:rsid w:val="00966753"/>
    <w:rsid w:val="009675D0"/>
    <w:rsid w:val="00967A21"/>
    <w:rsid w:val="00967B43"/>
    <w:rsid w:val="00970F6A"/>
    <w:rsid w:val="009710B4"/>
    <w:rsid w:val="009718D5"/>
    <w:rsid w:val="009719B7"/>
    <w:rsid w:val="00971D19"/>
    <w:rsid w:val="009722F8"/>
    <w:rsid w:val="00972737"/>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55E1"/>
    <w:rsid w:val="00996973"/>
    <w:rsid w:val="009969EC"/>
    <w:rsid w:val="009974B4"/>
    <w:rsid w:val="00997944"/>
    <w:rsid w:val="00997DF4"/>
    <w:rsid w:val="009A0528"/>
    <w:rsid w:val="009A0658"/>
    <w:rsid w:val="009A16CA"/>
    <w:rsid w:val="009A1F8B"/>
    <w:rsid w:val="009A2054"/>
    <w:rsid w:val="009A27FA"/>
    <w:rsid w:val="009A3B71"/>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A5C"/>
    <w:rsid w:val="009B3269"/>
    <w:rsid w:val="009B4AEF"/>
    <w:rsid w:val="009B5708"/>
    <w:rsid w:val="009B5A3C"/>
    <w:rsid w:val="009B5B97"/>
    <w:rsid w:val="009B626C"/>
    <w:rsid w:val="009B679C"/>
    <w:rsid w:val="009B6D66"/>
    <w:rsid w:val="009B73A0"/>
    <w:rsid w:val="009B73F5"/>
    <w:rsid w:val="009C0263"/>
    <w:rsid w:val="009C0886"/>
    <w:rsid w:val="009C0939"/>
    <w:rsid w:val="009C098D"/>
    <w:rsid w:val="009C1147"/>
    <w:rsid w:val="009C14E2"/>
    <w:rsid w:val="009C17FB"/>
    <w:rsid w:val="009C2947"/>
    <w:rsid w:val="009C340B"/>
    <w:rsid w:val="009C3914"/>
    <w:rsid w:val="009C3F6C"/>
    <w:rsid w:val="009C414E"/>
    <w:rsid w:val="009C4906"/>
    <w:rsid w:val="009C4C06"/>
    <w:rsid w:val="009C4DB8"/>
    <w:rsid w:val="009C52B1"/>
    <w:rsid w:val="009C5EFE"/>
    <w:rsid w:val="009C63C2"/>
    <w:rsid w:val="009C68E2"/>
    <w:rsid w:val="009C6CD6"/>
    <w:rsid w:val="009C6E13"/>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A8B"/>
    <w:rsid w:val="009E3B3A"/>
    <w:rsid w:val="009E3F33"/>
    <w:rsid w:val="009E4096"/>
    <w:rsid w:val="009E429E"/>
    <w:rsid w:val="009E479A"/>
    <w:rsid w:val="009E4A1F"/>
    <w:rsid w:val="009E53B8"/>
    <w:rsid w:val="009E5404"/>
    <w:rsid w:val="009E5C98"/>
    <w:rsid w:val="009E6935"/>
    <w:rsid w:val="009E6FE9"/>
    <w:rsid w:val="009F0A28"/>
    <w:rsid w:val="009F0A6A"/>
    <w:rsid w:val="009F152F"/>
    <w:rsid w:val="009F1BCA"/>
    <w:rsid w:val="009F1F82"/>
    <w:rsid w:val="009F27ED"/>
    <w:rsid w:val="009F2A5A"/>
    <w:rsid w:val="009F2CE8"/>
    <w:rsid w:val="009F2E56"/>
    <w:rsid w:val="009F30F5"/>
    <w:rsid w:val="009F31BC"/>
    <w:rsid w:val="009F3DEE"/>
    <w:rsid w:val="009F4290"/>
    <w:rsid w:val="009F4429"/>
    <w:rsid w:val="009F4C61"/>
    <w:rsid w:val="009F4DF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A66"/>
    <w:rsid w:val="00A00ACA"/>
    <w:rsid w:val="00A01DA7"/>
    <w:rsid w:val="00A028FD"/>
    <w:rsid w:val="00A02E8E"/>
    <w:rsid w:val="00A03429"/>
    <w:rsid w:val="00A0350F"/>
    <w:rsid w:val="00A03989"/>
    <w:rsid w:val="00A03CB8"/>
    <w:rsid w:val="00A03D26"/>
    <w:rsid w:val="00A03EFC"/>
    <w:rsid w:val="00A040F1"/>
    <w:rsid w:val="00A0414C"/>
    <w:rsid w:val="00A04191"/>
    <w:rsid w:val="00A04279"/>
    <w:rsid w:val="00A04BFA"/>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0B0F"/>
    <w:rsid w:val="00A211AA"/>
    <w:rsid w:val="00A212DF"/>
    <w:rsid w:val="00A21885"/>
    <w:rsid w:val="00A21913"/>
    <w:rsid w:val="00A22270"/>
    <w:rsid w:val="00A2290C"/>
    <w:rsid w:val="00A238CC"/>
    <w:rsid w:val="00A23913"/>
    <w:rsid w:val="00A23E37"/>
    <w:rsid w:val="00A23E6D"/>
    <w:rsid w:val="00A240B9"/>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3A30"/>
    <w:rsid w:val="00A44425"/>
    <w:rsid w:val="00A44436"/>
    <w:rsid w:val="00A44714"/>
    <w:rsid w:val="00A449E3"/>
    <w:rsid w:val="00A44A5D"/>
    <w:rsid w:val="00A44C26"/>
    <w:rsid w:val="00A461FC"/>
    <w:rsid w:val="00A4628B"/>
    <w:rsid w:val="00A46637"/>
    <w:rsid w:val="00A46FFA"/>
    <w:rsid w:val="00A47F6A"/>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150F"/>
    <w:rsid w:val="00A61FF1"/>
    <w:rsid w:val="00A62935"/>
    <w:rsid w:val="00A62A29"/>
    <w:rsid w:val="00A62AD0"/>
    <w:rsid w:val="00A6328C"/>
    <w:rsid w:val="00A63392"/>
    <w:rsid w:val="00A634C8"/>
    <w:rsid w:val="00A63EA7"/>
    <w:rsid w:val="00A64620"/>
    <w:rsid w:val="00A64CCC"/>
    <w:rsid w:val="00A65A71"/>
    <w:rsid w:val="00A65C6E"/>
    <w:rsid w:val="00A65C8E"/>
    <w:rsid w:val="00A66361"/>
    <w:rsid w:val="00A667D8"/>
    <w:rsid w:val="00A672C4"/>
    <w:rsid w:val="00A672FF"/>
    <w:rsid w:val="00A674D1"/>
    <w:rsid w:val="00A67788"/>
    <w:rsid w:val="00A67B8D"/>
    <w:rsid w:val="00A70535"/>
    <w:rsid w:val="00A711F4"/>
    <w:rsid w:val="00A713E6"/>
    <w:rsid w:val="00A72E43"/>
    <w:rsid w:val="00A7336C"/>
    <w:rsid w:val="00A734B0"/>
    <w:rsid w:val="00A734EE"/>
    <w:rsid w:val="00A737D2"/>
    <w:rsid w:val="00A738A9"/>
    <w:rsid w:val="00A7391F"/>
    <w:rsid w:val="00A73A95"/>
    <w:rsid w:val="00A73B44"/>
    <w:rsid w:val="00A751E6"/>
    <w:rsid w:val="00A75978"/>
    <w:rsid w:val="00A75AD7"/>
    <w:rsid w:val="00A802B1"/>
    <w:rsid w:val="00A80568"/>
    <w:rsid w:val="00A8066B"/>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F2C"/>
    <w:rsid w:val="00A86443"/>
    <w:rsid w:val="00A86E51"/>
    <w:rsid w:val="00A86F1F"/>
    <w:rsid w:val="00A87670"/>
    <w:rsid w:val="00A879BE"/>
    <w:rsid w:val="00A87AC0"/>
    <w:rsid w:val="00A9041A"/>
    <w:rsid w:val="00A9074C"/>
    <w:rsid w:val="00A90DB6"/>
    <w:rsid w:val="00A913B4"/>
    <w:rsid w:val="00A91B33"/>
    <w:rsid w:val="00A91C18"/>
    <w:rsid w:val="00A91CA5"/>
    <w:rsid w:val="00A9227A"/>
    <w:rsid w:val="00A93044"/>
    <w:rsid w:val="00A93470"/>
    <w:rsid w:val="00A93795"/>
    <w:rsid w:val="00A94FDC"/>
    <w:rsid w:val="00A9515A"/>
    <w:rsid w:val="00A952C1"/>
    <w:rsid w:val="00A9571F"/>
    <w:rsid w:val="00A9580C"/>
    <w:rsid w:val="00A95A3E"/>
    <w:rsid w:val="00A95B11"/>
    <w:rsid w:val="00A96516"/>
    <w:rsid w:val="00A9656E"/>
    <w:rsid w:val="00A9661F"/>
    <w:rsid w:val="00A9671A"/>
    <w:rsid w:val="00A9697E"/>
    <w:rsid w:val="00A96997"/>
    <w:rsid w:val="00A96BE9"/>
    <w:rsid w:val="00A96D1C"/>
    <w:rsid w:val="00A97651"/>
    <w:rsid w:val="00AA01F0"/>
    <w:rsid w:val="00AA0568"/>
    <w:rsid w:val="00AA0981"/>
    <w:rsid w:val="00AA1060"/>
    <w:rsid w:val="00AA1ADC"/>
    <w:rsid w:val="00AA1C85"/>
    <w:rsid w:val="00AA2316"/>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B6C"/>
    <w:rsid w:val="00AB1CC9"/>
    <w:rsid w:val="00AB2351"/>
    <w:rsid w:val="00AB2DF3"/>
    <w:rsid w:val="00AB3049"/>
    <w:rsid w:val="00AB3329"/>
    <w:rsid w:val="00AB3396"/>
    <w:rsid w:val="00AB3529"/>
    <w:rsid w:val="00AB3993"/>
    <w:rsid w:val="00AB39EA"/>
    <w:rsid w:val="00AB3FE2"/>
    <w:rsid w:val="00AB47D1"/>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34A"/>
    <w:rsid w:val="00AD27E9"/>
    <w:rsid w:val="00AD2AB4"/>
    <w:rsid w:val="00AD2E3F"/>
    <w:rsid w:val="00AD3AB8"/>
    <w:rsid w:val="00AD3B83"/>
    <w:rsid w:val="00AD3E6A"/>
    <w:rsid w:val="00AD3E78"/>
    <w:rsid w:val="00AD41A1"/>
    <w:rsid w:val="00AD53AB"/>
    <w:rsid w:val="00AD5432"/>
    <w:rsid w:val="00AD556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D5D"/>
    <w:rsid w:val="00B00E0D"/>
    <w:rsid w:val="00B0190A"/>
    <w:rsid w:val="00B0190C"/>
    <w:rsid w:val="00B024C5"/>
    <w:rsid w:val="00B02AF6"/>
    <w:rsid w:val="00B02F35"/>
    <w:rsid w:val="00B03535"/>
    <w:rsid w:val="00B037E1"/>
    <w:rsid w:val="00B04438"/>
    <w:rsid w:val="00B044F5"/>
    <w:rsid w:val="00B04BC5"/>
    <w:rsid w:val="00B05451"/>
    <w:rsid w:val="00B05A18"/>
    <w:rsid w:val="00B05D15"/>
    <w:rsid w:val="00B067E1"/>
    <w:rsid w:val="00B07713"/>
    <w:rsid w:val="00B1000B"/>
    <w:rsid w:val="00B10150"/>
    <w:rsid w:val="00B10CAF"/>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FDB"/>
    <w:rsid w:val="00B1502F"/>
    <w:rsid w:val="00B15F58"/>
    <w:rsid w:val="00B16067"/>
    <w:rsid w:val="00B1667C"/>
    <w:rsid w:val="00B17102"/>
    <w:rsid w:val="00B17D1C"/>
    <w:rsid w:val="00B20289"/>
    <w:rsid w:val="00B2067D"/>
    <w:rsid w:val="00B20754"/>
    <w:rsid w:val="00B20785"/>
    <w:rsid w:val="00B217EE"/>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61BA"/>
    <w:rsid w:val="00B26337"/>
    <w:rsid w:val="00B26AB7"/>
    <w:rsid w:val="00B26B5C"/>
    <w:rsid w:val="00B26D11"/>
    <w:rsid w:val="00B26D31"/>
    <w:rsid w:val="00B270D6"/>
    <w:rsid w:val="00B27108"/>
    <w:rsid w:val="00B275B2"/>
    <w:rsid w:val="00B30659"/>
    <w:rsid w:val="00B3087A"/>
    <w:rsid w:val="00B30B3D"/>
    <w:rsid w:val="00B3113C"/>
    <w:rsid w:val="00B318C6"/>
    <w:rsid w:val="00B32509"/>
    <w:rsid w:val="00B33312"/>
    <w:rsid w:val="00B33892"/>
    <w:rsid w:val="00B344E8"/>
    <w:rsid w:val="00B351B9"/>
    <w:rsid w:val="00B35408"/>
    <w:rsid w:val="00B3605D"/>
    <w:rsid w:val="00B3675D"/>
    <w:rsid w:val="00B36B06"/>
    <w:rsid w:val="00B3797D"/>
    <w:rsid w:val="00B37F6D"/>
    <w:rsid w:val="00B40210"/>
    <w:rsid w:val="00B4244B"/>
    <w:rsid w:val="00B42CEB"/>
    <w:rsid w:val="00B43943"/>
    <w:rsid w:val="00B43CC5"/>
    <w:rsid w:val="00B4406D"/>
    <w:rsid w:val="00B445BA"/>
    <w:rsid w:val="00B446A5"/>
    <w:rsid w:val="00B449FC"/>
    <w:rsid w:val="00B44AFF"/>
    <w:rsid w:val="00B461DD"/>
    <w:rsid w:val="00B475C9"/>
    <w:rsid w:val="00B50230"/>
    <w:rsid w:val="00B50275"/>
    <w:rsid w:val="00B50459"/>
    <w:rsid w:val="00B50E09"/>
    <w:rsid w:val="00B51264"/>
    <w:rsid w:val="00B514D1"/>
    <w:rsid w:val="00B5151E"/>
    <w:rsid w:val="00B51C6B"/>
    <w:rsid w:val="00B51E89"/>
    <w:rsid w:val="00B525C0"/>
    <w:rsid w:val="00B525F3"/>
    <w:rsid w:val="00B52BB0"/>
    <w:rsid w:val="00B52C8A"/>
    <w:rsid w:val="00B53445"/>
    <w:rsid w:val="00B536C0"/>
    <w:rsid w:val="00B54364"/>
    <w:rsid w:val="00B5584A"/>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46F"/>
    <w:rsid w:val="00B64838"/>
    <w:rsid w:val="00B64E8A"/>
    <w:rsid w:val="00B6511E"/>
    <w:rsid w:val="00B6538B"/>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556"/>
    <w:rsid w:val="00B72CD0"/>
    <w:rsid w:val="00B732AE"/>
    <w:rsid w:val="00B73527"/>
    <w:rsid w:val="00B73EC8"/>
    <w:rsid w:val="00B73F1D"/>
    <w:rsid w:val="00B73F34"/>
    <w:rsid w:val="00B74721"/>
    <w:rsid w:val="00B74801"/>
    <w:rsid w:val="00B74A96"/>
    <w:rsid w:val="00B74D91"/>
    <w:rsid w:val="00B74ED3"/>
    <w:rsid w:val="00B75161"/>
    <w:rsid w:val="00B755CC"/>
    <w:rsid w:val="00B7605C"/>
    <w:rsid w:val="00B760D4"/>
    <w:rsid w:val="00B763D2"/>
    <w:rsid w:val="00B77BC5"/>
    <w:rsid w:val="00B77EFE"/>
    <w:rsid w:val="00B8070C"/>
    <w:rsid w:val="00B81C59"/>
    <w:rsid w:val="00B82168"/>
    <w:rsid w:val="00B82292"/>
    <w:rsid w:val="00B8285B"/>
    <w:rsid w:val="00B82961"/>
    <w:rsid w:val="00B83300"/>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020"/>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E3E"/>
    <w:rsid w:val="00BB0E89"/>
    <w:rsid w:val="00BB0EBF"/>
    <w:rsid w:val="00BB0F8B"/>
    <w:rsid w:val="00BB1F0F"/>
    <w:rsid w:val="00BB28C5"/>
    <w:rsid w:val="00BB2B77"/>
    <w:rsid w:val="00BB3322"/>
    <w:rsid w:val="00BB4058"/>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932"/>
    <w:rsid w:val="00BD1D5F"/>
    <w:rsid w:val="00BD3255"/>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605"/>
    <w:rsid w:val="00BF5909"/>
    <w:rsid w:val="00BF632D"/>
    <w:rsid w:val="00BF6CBB"/>
    <w:rsid w:val="00BF6FF2"/>
    <w:rsid w:val="00BF70BA"/>
    <w:rsid w:val="00BF70C7"/>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AD"/>
    <w:rsid w:val="00C05C51"/>
    <w:rsid w:val="00C05CC7"/>
    <w:rsid w:val="00C05F55"/>
    <w:rsid w:val="00C05F87"/>
    <w:rsid w:val="00C05FCE"/>
    <w:rsid w:val="00C0630D"/>
    <w:rsid w:val="00C064D9"/>
    <w:rsid w:val="00C0665C"/>
    <w:rsid w:val="00C072E9"/>
    <w:rsid w:val="00C0773C"/>
    <w:rsid w:val="00C07985"/>
    <w:rsid w:val="00C07DDC"/>
    <w:rsid w:val="00C1077C"/>
    <w:rsid w:val="00C10B76"/>
    <w:rsid w:val="00C10F37"/>
    <w:rsid w:val="00C10F92"/>
    <w:rsid w:val="00C113A9"/>
    <w:rsid w:val="00C1294D"/>
    <w:rsid w:val="00C12A2D"/>
    <w:rsid w:val="00C13C2D"/>
    <w:rsid w:val="00C14013"/>
    <w:rsid w:val="00C141AA"/>
    <w:rsid w:val="00C1431C"/>
    <w:rsid w:val="00C14497"/>
    <w:rsid w:val="00C148B0"/>
    <w:rsid w:val="00C14A75"/>
    <w:rsid w:val="00C14C9D"/>
    <w:rsid w:val="00C15591"/>
    <w:rsid w:val="00C15DDE"/>
    <w:rsid w:val="00C16B1B"/>
    <w:rsid w:val="00C16DA0"/>
    <w:rsid w:val="00C16E56"/>
    <w:rsid w:val="00C16F04"/>
    <w:rsid w:val="00C17135"/>
    <w:rsid w:val="00C175A1"/>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4148"/>
    <w:rsid w:val="00C256BE"/>
    <w:rsid w:val="00C2599E"/>
    <w:rsid w:val="00C2640A"/>
    <w:rsid w:val="00C265FA"/>
    <w:rsid w:val="00C26AFF"/>
    <w:rsid w:val="00C270B2"/>
    <w:rsid w:val="00C276BE"/>
    <w:rsid w:val="00C2776E"/>
    <w:rsid w:val="00C27B8C"/>
    <w:rsid w:val="00C27BA9"/>
    <w:rsid w:val="00C305A5"/>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954"/>
    <w:rsid w:val="00C40AD6"/>
    <w:rsid w:val="00C40D0B"/>
    <w:rsid w:val="00C40ED7"/>
    <w:rsid w:val="00C41654"/>
    <w:rsid w:val="00C41823"/>
    <w:rsid w:val="00C41D1B"/>
    <w:rsid w:val="00C41F25"/>
    <w:rsid w:val="00C42B90"/>
    <w:rsid w:val="00C42D08"/>
    <w:rsid w:val="00C4343D"/>
    <w:rsid w:val="00C43500"/>
    <w:rsid w:val="00C444B3"/>
    <w:rsid w:val="00C445B3"/>
    <w:rsid w:val="00C445C2"/>
    <w:rsid w:val="00C4496F"/>
    <w:rsid w:val="00C44D39"/>
    <w:rsid w:val="00C4557E"/>
    <w:rsid w:val="00C45668"/>
    <w:rsid w:val="00C45CE7"/>
    <w:rsid w:val="00C46405"/>
    <w:rsid w:val="00C46EA8"/>
    <w:rsid w:val="00C46F4D"/>
    <w:rsid w:val="00C47255"/>
    <w:rsid w:val="00C477FA"/>
    <w:rsid w:val="00C47D9E"/>
    <w:rsid w:val="00C50230"/>
    <w:rsid w:val="00C510FE"/>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6030F"/>
    <w:rsid w:val="00C6039F"/>
    <w:rsid w:val="00C6051A"/>
    <w:rsid w:val="00C606E2"/>
    <w:rsid w:val="00C6072B"/>
    <w:rsid w:val="00C60815"/>
    <w:rsid w:val="00C60CFD"/>
    <w:rsid w:val="00C60DD7"/>
    <w:rsid w:val="00C61611"/>
    <w:rsid w:val="00C618D5"/>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4649"/>
    <w:rsid w:val="00C8486A"/>
    <w:rsid w:val="00C84AD8"/>
    <w:rsid w:val="00C84D97"/>
    <w:rsid w:val="00C853A5"/>
    <w:rsid w:val="00C855B1"/>
    <w:rsid w:val="00C8683A"/>
    <w:rsid w:val="00C870F9"/>
    <w:rsid w:val="00C8717F"/>
    <w:rsid w:val="00C87446"/>
    <w:rsid w:val="00C87533"/>
    <w:rsid w:val="00C878BC"/>
    <w:rsid w:val="00C901B0"/>
    <w:rsid w:val="00C9022F"/>
    <w:rsid w:val="00C903D1"/>
    <w:rsid w:val="00C90720"/>
    <w:rsid w:val="00C907D0"/>
    <w:rsid w:val="00C90B27"/>
    <w:rsid w:val="00C90EF8"/>
    <w:rsid w:val="00C90FF6"/>
    <w:rsid w:val="00C91095"/>
    <w:rsid w:val="00C9151E"/>
    <w:rsid w:val="00C9178C"/>
    <w:rsid w:val="00C92A1F"/>
    <w:rsid w:val="00C92BE6"/>
    <w:rsid w:val="00C9370F"/>
    <w:rsid w:val="00C93A9F"/>
    <w:rsid w:val="00C94748"/>
    <w:rsid w:val="00C95B37"/>
    <w:rsid w:val="00C9625B"/>
    <w:rsid w:val="00C96792"/>
    <w:rsid w:val="00C976C1"/>
    <w:rsid w:val="00C97A0D"/>
    <w:rsid w:val="00C97A33"/>
    <w:rsid w:val="00CA01E2"/>
    <w:rsid w:val="00CA0961"/>
    <w:rsid w:val="00CA1332"/>
    <w:rsid w:val="00CA16B2"/>
    <w:rsid w:val="00CA1B3C"/>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97B"/>
    <w:rsid w:val="00CA6A29"/>
    <w:rsid w:val="00CA742A"/>
    <w:rsid w:val="00CA7FCE"/>
    <w:rsid w:val="00CB0293"/>
    <w:rsid w:val="00CB05C2"/>
    <w:rsid w:val="00CB13FD"/>
    <w:rsid w:val="00CB1C8A"/>
    <w:rsid w:val="00CB21B9"/>
    <w:rsid w:val="00CB28CF"/>
    <w:rsid w:val="00CB2A99"/>
    <w:rsid w:val="00CB33A3"/>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14B"/>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1EE2"/>
    <w:rsid w:val="00CD2357"/>
    <w:rsid w:val="00CD2BBF"/>
    <w:rsid w:val="00CD2D77"/>
    <w:rsid w:val="00CD3123"/>
    <w:rsid w:val="00CD3EC9"/>
    <w:rsid w:val="00CD44BA"/>
    <w:rsid w:val="00CD4DB2"/>
    <w:rsid w:val="00CD57AE"/>
    <w:rsid w:val="00CD5FF0"/>
    <w:rsid w:val="00CD6077"/>
    <w:rsid w:val="00CD6080"/>
    <w:rsid w:val="00CD60A6"/>
    <w:rsid w:val="00CD6240"/>
    <w:rsid w:val="00CD679D"/>
    <w:rsid w:val="00CD6C3B"/>
    <w:rsid w:val="00CD7B31"/>
    <w:rsid w:val="00CD7E26"/>
    <w:rsid w:val="00CE00BE"/>
    <w:rsid w:val="00CE0136"/>
    <w:rsid w:val="00CE04BC"/>
    <w:rsid w:val="00CE1761"/>
    <w:rsid w:val="00CE17BA"/>
    <w:rsid w:val="00CE1FBE"/>
    <w:rsid w:val="00CE269B"/>
    <w:rsid w:val="00CE2E96"/>
    <w:rsid w:val="00CE301E"/>
    <w:rsid w:val="00CE34C2"/>
    <w:rsid w:val="00CE3FEB"/>
    <w:rsid w:val="00CE47B7"/>
    <w:rsid w:val="00CE4B16"/>
    <w:rsid w:val="00CE56E1"/>
    <w:rsid w:val="00CE5A81"/>
    <w:rsid w:val="00CE6043"/>
    <w:rsid w:val="00CE6423"/>
    <w:rsid w:val="00CE6552"/>
    <w:rsid w:val="00CE6C5C"/>
    <w:rsid w:val="00CE6E9B"/>
    <w:rsid w:val="00CE73FC"/>
    <w:rsid w:val="00CE775E"/>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551"/>
    <w:rsid w:val="00D02A81"/>
    <w:rsid w:val="00D03101"/>
    <w:rsid w:val="00D031C6"/>
    <w:rsid w:val="00D03440"/>
    <w:rsid w:val="00D03D1C"/>
    <w:rsid w:val="00D040FA"/>
    <w:rsid w:val="00D04337"/>
    <w:rsid w:val="00D04339"/>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012"/>
    <w:rsid w:val="00D12944"/>
    <w:rsid w:val="00D1329B"/>
    <w:rsid w:val="00D13384"/>
    <w:rsid w:val="00D1430A"/>
    <w:rsid w:val="00D150FE"/>
    <w:rsid w:val="00D154D7"/>
    <w:rsid w:val="00D15902"/>
    <w:rsid w:val="00D1638B"/>
    <w:rsid w:val="00D16A39"/>
    <w:rsid w:val="00D17360"/>
    <w:rsid w:val="00D20978"/>
    <w:rsid w:val="00D20C43"/>
    <w:rsid w:val="00D20FD8"/>
    <w:rsid w:val="00D21209"/>
    <w:rsid w:val="00D218EA"/>
    <w:rsid w:val="00D22203"/>
    <w:rsid w:val="00D2249E"/>
    <w:rsid w:val="00D22CC1"/>
    <w:rsid w:val="00D24486"/>
    <w:rsid w:val="00D244EE"/>
    <w:rsid w:val="00D24609"/>
    <w:rsid w:val="00D24746"/>
    <w:rsid w:val="00D249C3"/>
    <w:rsid w:val="00D24D00"/>
    <w:rsid w:val="00D2517B"/>
    <w:rsid w:val="00D254FB"/>
    <w:rsid w:val="00D25938"/>
    <w:rsid w:val="00D25A6D"/>
    <w:rsid w:val="00D262A4"/>
    <w:rsid w:val="00D26B6F"/>
    <w:rsid w:val="00D26E37"/>
    <w:rsid w:val="00D272DE"/>
    <w:rsid w:val="00D273E8"/>
    <w:rsid w:val="00D27792"/>
    <w:rsid w:val="00D27A8E"/>
    <w:rsid w:val="00D27CAE"/>
    <w:rsid w:val="00D27CB6"/>
    <w:rsid w:val="00D30279"/>
    <w:rsid w:val="00D3030C"/>
    <w:rsid w:val="00D30579"/>
    <w:rsid w:val="00D3100C"/>
    <w:rsid w:val="00D31955"/>
    <w:rsid w:val="00D31BFA"/>
    <w:rsid w:val="00D32840"/>
    <w:rsid w:val="00D33B3A"/>
    <w:rsid w:val="00D33C86"/>
    <w:rsid w:val="00D33E75"/>
    <w:rsid w:val="00D346E8"/>
    <w:rsid w:val="00D34A39"/>
    <w:rsid w:val="00D35CC4"/>
    <w:rsid w:val="00D361F3"/>
    <w:rsid w:val="00D372BF"/>
    <w:rsid w:val="00D373D7"/>
    <w:rsid w:val="00D37971"/>
    <w:rsid w:val="00D40C96"/>
    <w:rsid w:val="00D41171"/>
    <w:rsid w:val="00D417EF"/>
    <w:rsid w:val="00D419AB"/>
    <w:rsid w:val="00D428C8"/>
    <w:rsid w:val="00D42E00"/>
    <w:rsid w:val="00D4322E"/>
    <w:rsid w:val="00D436BE"/>
    <w:rsid w:val="00D4448D"/>
    <w:rsid w:val="00D4467F"/>
    <w:rsid w:val="00D44BD3"/>
    <w:rsid w:val="00D45062"/>
    <w:rsid w:val="00D45295"/>
    <w:rsid w:val="00D45ACF"/>
    <w:rsid w:val="00D45EB6"/>
    <w:rsid w:val="00D46BCD"/>
    <w:rsid w:val="00D472A7"/>
    <w:rsid w:val="00D476F2"/>
    <w:rsid w:val="00D47728"/>
    <w:rsid w:val="00D47DF4"/>
    <w:rsid w:val="00D502D1"/>
    <w:rsid w:val="00D50945"/>
    <w:rsid w:val="00D50A04"/>
    <w:rsid w:val="00D50CD2"/>
    <w:rsid w:val="00D519DF"/>
    <w:rsid w:val="00D51F8C"/>
    <w:rsid w:val="00D52444"/>
    <w:rsid w:val="00D5262D"/>
    <w:rsid w:val="00D527C7"/>
    <w:rsid w:val="00D52837"/>
    <w:rsid w:val="00D52A89"/>
    <w:rsid w:val="00D53B82"/>
    <w:rsid w:val="00D53C88"/>
    <w:rsid w:val="00D53E24"/>
    <w:rsid w:val="00D542DF"/>
    <w:rsid w:val="00D543C8"/>
    <w:rsid w:val="00D54581"/>
    <w:rsid w:val="00D54717"/>
    <w:rsid w:val="00D548A4"/>
    <w:rsid w:val="00D55920"/>
    <w:rsid w:val="00D55D90"/>
    <w:rsid w:val="00D56B79"/>
    <w:rsid w:val="00D57297"/>
    <w:rsid w:val="00D61556"/>
    <w:rsid w:val="00D6170F"/>
    <w:rsid w:val="00D62225"/>
    <w:rsid w:val="00D6293E"/>
    <w:rsid w:val="00D62B87"/>
    <w:rsid w:val="00D630B1"/>
    <w:rsid w:val="00D631FE"/>
    <w:rsid w:val="00D63A61"/>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3F49"/>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979"/>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739F"/>
    <w:rsid w:val="00D9767D"/>
    <w:rsid w:val="00D97919"/>
    <w:rsid w:val="00D97E57"/>
    <w:rsid w:val="00DA041F"/>
    <w:rsid w:val="00DA083E"/>
    <w:rsid w:val="00DA0B7D"/>
    <w:rsid w:val="00DA0EED"/>
    <w:rsid w:val="00DA1206"/>
    <w:rsid w:val="00DA1422"/>
    <w:rsid w:val="00DA1816"/>
    <w:rsid w:val="00DA182F"/>
    <w:rsid w:val="00DA2314"/>
    <w:rsid w:val="00DA23ED"/>
    <w:rsid w:val="00DA2B01"/>
    <w:rsid w:val="00DA32AE"/>
    <w:rsid w:val="00DA3470"/>
    <w:rsid w:val="00DA3A41"/>
    <w:rsid w:val="00DA3DFD"/>
    <w:rsid w:val="00DA5734"/>
    <w:rsid w:val="00DA5757"/>
    <w:rsid w:val="00DA5FD1"/>
    <w:rsid w:val="00DA665E"/>
    <w:rsid w:val="00DA671B"/>
    <w:rsid w:val="00DA67E2"/>
    <w:rsid w:val="00DA6A7E"/>
    <w:rsid w:val="00DA6FA3"/>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1BA5"/>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CD2"/>
    <w:rsid w:val="00DF4F7B"/>
    <w:rsid w:val="00DF5383"/>
    <w:rsid w:val="00DF544E"/>
    <w:rsid w:val="00DF5577"/>
    <w:rsid w:val="00DF5D23"/>
    <w:rsid w:val="00DF609C"/>
    <w:rsid w:val="00DF6B9A"/>
    <w:rsid w:val="00DF7500"/>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6D8"/>
    <w:rsid w:val="00E047AE"/>
    <w:rsid w:val="00E04C93"/>
    <w:rsid w:val="00E059B4"/>
    <w:rsid w:val="00E05D90"/>
    <w:rsid w:val="00E05DFA"/>
    <w:rsid w:val="00E065AC"/>
    <w:rsid w:val="00E0694C"/>
    <w:rsid w:val="00E07746"/>
    <w:rsid w:val="00E0774C"/>
    <w:rsid w:val="00E07F5B"/>
    <w:rsid w:val="00E10202"/>
    <w:rsid w:val="00E1030B"/>
    <w:rsid w:val="00E1054E"/>
    <w:rsid w:val="00E1275F"/>
    <w:rsid w:val="00E12851"/>
    <w:rsid w:val="00E12AC6"/>
    <w:rsid w:val="00E12F10"/>
    <w:rsid w:val="00E13479"/>
    <w:rsid w:val="00E135DC"/>
    <w:rsid w:val="00E13C1A"/>
    <w:rsid w:val="00E13CCE"/>
    <w:rsid w:val="00E1411A"/>
    <w:rsid w:val="00E14C2C"/>
    <w:rsid w:val="00E16B50"/>
    <w:rsid w:val="00E170BD"/>
    <w:rsid w:val="00E17426"/>
    <w:rsid w:val="00E17F1F"/>
    <w:rsid w:val="00E17FCD"/>
    <w:rsid w:val="00E202DA"/>
    <w:rsid w:val="00E205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3B"/>
    <w:rsid w:val="00E25454"/>
    <w:rsid w:val="00E25E6F"/>
    <w:rsid w:val="00E2665E"/>
    <w:rsid w:val="00E26AA3"/>
    <w:rsid w:val="00E26CCF"/>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540B"/>
    <w:rsid w:val="00E360E2"/>
    <w:rsid w:val="00E369DA"/>
    <w:rsid w:val="00E36D49"/>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84E"/>
    <w:rsid w:val="00E50BC9"/>
    <w:rsid w:val="00E50FF1"/>
    <w:rsid w:val="00E5103B"/>
    <w:rsid w:val="00E51A8F"/>
    <w:rsid w:val="00E51F33"/>
    <w:rsid w:val="00E52032"/>
    <w:rsid w:val="00E521F2"/>
    <w:rsid w:val="00E53156"/>
    <w:rsid w:val="00E533C0"/>
    <w:rsid w:val="00E538ED"/>
    <w:rsid w:val="00E5394F"/>
    <w:rsid w:val="00E53FED"/>
    <w:rsid w:val="00E540B7"/>
    <w:rsid w:val="00E5526B"/>
    <w:rsid w:val="00E55A2F"/>
    <w:rsid w:val="00E55ACE"/>
    <w:rsid w:val="00E55C38"/>
    <w:rsid w:val="00E56C27"/>
    <w:rsid w:val="00E56E69"/>
    <w:rsid w:val="00E56F7C"/>
    <w:rsid w:val="00E572B1"/>
    <w:rsid w:val="00E575D3"/>
    <w:rsid w:val="00E57ECE"/>
    <w:rsid w:val="00E60279"/>
    <w:rsid w:val="00E6119B"/>
    <w:rsid w:val="00E613DB"/>
    <w:rsid w:val="00E61650"/>
    <w:rsid w:val="00E622A5"/>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7DB"/>
    <w:rsid w:val="00E71DC9"/>
    <w:rsid w:val="00E71F54"/>
    <w:rsid w:val="00E7204E"/>
    <w:rsid w:val="00E72207"/>
    <w:rsid w:val="00E722D9"/>
    <w:rsid w:val="00E73118"/>
    <w:rsid w:val="00E733C3"/>
    <w:rsid w:val="00E734FF"/>
    <w:rsid w:val="00E738A8"/>
    <w:rsid w:val="00E73DF9"/>
    <w:rsid w:val="00E7405E"/>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7279"/>
    <w:rsid w:val="00E8739A"/>
    <w:rsid w:val="00E900CE"/>
    <w:rsid w:val="00E90488"/>
    <w:rsid w:val="00E907BE"/>
    <w:rsid w:val="00E90D75"/>
    <w:rsid w:val="00E911B7"/>
    <w:rsid w:val="00E91EAE"/>
    <w:rsid w:val="00E92482"/>
    <w:rsid w:val="00E927CF"/>
    <w:rsid w:val="00E92A2D"/>
    <w:rsid w:val="00E9354C"/>
    <w:rsid w:val="00E9383A"/>
    <w:rsid w:val="00E93C7D"/>
    <w:rsid w:val="00E93D39"/>
    <w:rsid w:val="00E94353"/>
    <w:rsid w:val="00E945AA"/>
    <w:rsid w:val="00E94AF4"/>
    <w:rsid w:val="00E94B31"/>
    <w:rsid w:val="00E94DCA"/>
    <w:rsid w:val="00E955BD"/>
    <w:rsid w:val="00E95A9F"/>
    <w:rsid w:val="00E95B5E"/>
    <w:rsid w:val="00E965EE"/>
    <w:rsid w:val="00E96E4C"/>
    <w:rsid w:val="00E97529"/>
    <w:rsid w:val="00E97F4A"/>
    <w:rsid w:val="00E97FC0"/>
    <w:rsid w:val="00EA002F"/>
    <w:rsid w:val="00EA0459"/>
    <w:rsid w:val="00EA04FB"/>
    <w:rsid w:val="00EA09BF"/>
    <w:rsid w:val="00EA09DD"/>
    <w:rsid w:val="00EA0BE8"/>
    <w:rsid w:val="00EA0C99"/>
    <w:rsid w:val="00EA100E"/>
    <w:rsid w:val="00EA11E6"/>
    <w:rsid w:val="00EA1587"/>
    <w:rsid w:val="00EA1A1D"/>
    <w:rsid w:val="00EA216D"/>
    <w:rsid w:val="00EA27CC"/>
    <w:rsid w:val="00EA2BE7"/>
    <w:rsid w:val="00EA330D"/>
    <w:rsid w:val="00EA37A6"/>
    <w:rsid w:val="00EA37F5"/>
    <w:rsid w:val="00EA3957"/>
    <w:rsid w:val="00EA3C65"/>
    <w:rsid w:val="00EA3D40"/>
    <w:rsid w:val="00EA3EB9"/>
    <w:rsid w:val="00EA3ED8"/>
    <w:rsid w:val="00EA4707"/>
    <w:rsid w:val="00EA4CB8"/>
    <w:rsid w:val="00EA4D23"/>
    <w:rsid w:val="00EA4EBD"/>
    <w:rsid w:val="00EA57FB"/>
    <w:rsid w:val="00EA592C"/>
    <w:rsid w:val="00EA5DC6"/>
    <w:rsid w:val="00EA5EA8"/>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577"/>
    <w:rsid w:val="00EC6FBF"/>
    <w:rsid w:val="00EC7816"/>
    <w:rsid w:val="00EC795A"/>
    <w:rsid w:val="00EC7CEF"/>
    <w:rsid w:val="00ED03C8"/>
    <w:rsid w:val="00ED0943"/>
    <w:rsid w:val="00ED14F6"/>
    <w:rsid w:val="00ED1B50"/>
    <w:rsid w:val="00ED1D79"/>
    <w:rsid w:val="00ED2ABC"/>
    <w:rsid w:val="00ED2B17"/>
    <w:rsid w:val="00ED34A9"/>
    <w:rsid w:val="00ED34C0"/>
    <w:rsid w:val="00ED39F8"/>
    <w:rsid w:val="00ED3C74"/>
    <w:rsid w:val="00ED3F2B"/>
    <w:rsid w:val="00ED49EF"/>
    <w:rsid w:val="00ED4A35"/>
    <w:rsid w:val="00ED53FB"/>
    <w:rsid w:val="00ED6066"/>
    <w:rsid w:val="00ED682D"/>
    <w:rsid w:val="00ED6B25"/>
    <w:rsid w:val="00EE0832"/>
    <w:rsid w:val="00EE0B0C"/>
    <w:rsid w:val="00EE0F08"/>
    <w:rsid w:val="00EE1752"/>
    <w:rsid w:val="00EE182D"/>
    <w:rsid w:val="00EE19EE"/>
    <w:rsid w:val="00EE1D0D"/>
    <w:rsid w:val="00EE1D49"/>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0FC0"/>
    <w:rsid w:val="00EF1C64"/>
    <w:rsid w:val="00EF1D82"/>
    <w:rsid w:val="00EF2066"/>
    <w:rsid w:val="00EF2628"/>
    <w:rsid w:val="00EF2BCB"/>
    <w:rsid w:val="00EF2F55"/>
    <w:rsid w:val="00EF35DA"/>
    <w:rsid w:val="00EF3696"/>
    <w:rsid w:val="00EF3AF8"/>
    <w:rsid w:val="00EF414D"/>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1A3"/>
    <w:rsid w:val="00F12286"/>
    <w:rsid w:val="00F12B5C"/>
    <w:rsid w:val="00F12BFB"/>
    <w:rsid w:val="00F1322F"/>
    <w:rsid w:val="00F13278"/>
    <w:rsid w:val="00F13F3C"/>
    <w:rsid w:val="00F13FF9"/>
    <w:rsid w:val="00F14A1A"/>
    <w:rsid w:val="00F14A1C"/>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EF2"/>
    <w:rsid w:val="00F41F27"/>
    <w:rsid w:val="00F41F62"/>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030"/>
    <w:rsid w:val="00F5054B"/>
    <w:rsid w:val="00F5089A"/>
    <w:rsid w:val="00F51A52"/>
    <w:rsid w:val="00F51BE5"/>
    <w:rsid w:val="00F5267E"/>
    <w:rsid w:val="00F538F2"/>
    <w:rsid w:val="00F5410A"/>
    <w:rsid w:val="00F54938"/>
    <w:rsid w:val="00F54DFD"/>
    <w:rsid w:val="00F550E2"/>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0A44"/>
    <w:rsid w:val="00F9139B"/>
    <w:rsid w:val="00F921F2"/>
    <w:rsid w:val="00F9250E"/>
    <w:rsid w:val="00F92CEF"/>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11B"/>
    <w:rsid w:val="00FB321F"/>
    <w:rsid w:val="00FB33D8"/>
    <w:rsid w:val="00FB3771"/>
    <w:rsid w:val="00FB38DD"/>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21D9"/>
    <w:rsid w:val="00FC25FC"/>
    <w:rsid w:val="00FC2706"/>
    <w:rsid w:val="00FC275A"/>
    <w:rsid w:val="00FC2858"/>
    <w:rsid w:val="00FC2D4A"/>
    <w:rsid w:val="00FC2EC9"/>
    <w:rsid w:val="00FC31BD"/>
    <w:rsid w:val="00FC33FD"/>
    <w:rsid w:val="00FC3C85"/>
    <w:rsid w:val="00FC41B7"/>
    <w:rsid w:val="00FC4322"/>
    <w:rsid w:val="00FC44C9"/>
    <w:rsid w:val="00FC4921"/>
    <w:rsid w:val="00FC4C02"/>
    <w:rsid w:val="00FC4DC2"/>
    <w:rsid w:val="00FC5128"/>
    <w:rsid w:val="00FC5A9D"/>
    <w:rsid w:val="00FC62AE"/>
    <w:rsid w:val="00FC6468"/>
    <w:rsid w:val="00FC68F8"/>
    <w:rsid w:val="00FC723A"/>
    <w:rsid w:val="00FD00B0"/>
    <w:rsid w:val="00FD0603"/>
    <w:rsid w:val="00FD0CF4"/>
    <w:rsid w:val="00FD1AB7"/>
    <w:rsid w:val="00FD1F0E"/>
    <w:rsid w:val="00FD2207"/>
    <w:rsid w:val="00FD2560"/>
    <w:rsid w:val="00FD2701"/>
    <w:rsid w:val="00FD278C"/>
    <w:rsid w:val="00FD2BDF"/>
    <w:rsid w:val="00FD35E9"/>
    <w:rsid w:val="00FD3EF2"/>
    <w:rsid w:val="00FD5234"/>
    <w:rsid w:val="00FD5B36"/>
    <w:rsid w:val="00FD60E9"/>
    <w:rsid w:val="00FD6620"/>
    <w:rsid w:val="00FD74A7"/>
    <w:rsid w:val="00FD7BC6"/>
    <w:rsid w:val="00FD7D7C"/>
    <w:rsid w:val="00FD7E98"/>
    <w:rsid w:val="00FE024C"/>
    <w:rsid w:val="00FE07E4"/>
    <w:rsid w:val="00FE08C9"/>
    <w:rsid w:val="00FE0EAA"/>
    <w:rsid w:val="00FE156B"/>
    <w:rsid w:val="00FE228B"/>
    <w:rsid w:val="00FE2536"/>
    <w:rsid w:val="00FE2865"/>
    <w:rsid w:val="00FE343F"/>
    <w:rsid w:val="00FE3D56"/>
    <w:rsid w:val="00FE41F1"/>
    <w:rsid w:val="00FE44B0"/>
    <w:rsid w:val="00FE46AF"/>
    <w:rsid w:val="00FE4FFC"/>
    <w:rsid w:val="00FE5983"/>
    <w:rsid w:val="00FE5B66"/>
    <w:rsid w:val="00FE5FF4"/>
    <w:rsid w:val="00FE6689"/>
    <w:rsid w:val="00FE69AF"/>
    <w:rsid w:val="00FE7016"/>
    <w:rsid w:val="00FE7044"/>
    <w:rsid w:val="00FE723A"/>
    <w:rsid w:val="00FE77D1"/>
    <w:rsid w:val="00FE7987"/>
    <w:rsid w:val="00FF01C9"/>
    <w:rsid w:val="00FF029E"/>
    <w:rsid w:val="00FF07EA"/>
    <w:rsid w:val="00FF104B"/>
    <w:rsid w:val="00FF10CF"/>
    <w:rsid w:val="00FF1252"/>
    <w:rsid w:val="00FF1E4C"/>
    <w:rsid w:val="00FF1FCD"/>
    <w:rsid w:val="00FF209C"/>
    <w:rsid w:val="00FF2166"/>
    <w:rsid w:val="00FF2343"/>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41DECE1-47C3-47A0-A9C2-B46F9E7BA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7"/>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7"/>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7"/>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7"/>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7"/>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mailto:vo.sep@minv.sk"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zbierka.sk/sk/predpisy/401-2012-z-z.p-34960.pdf" TargetMode="External"/><Relationship Id="rId29" Type="http://schemas.openxmlformats.org/officeDocument/2006/relationships/hyperlink" Target="http://www.opevs.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inv.sk/?usmernenia-riadiaceho-organu"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yperlink" Target="http://www.partnerskadohoda.gov.sk/data/files/1305_mp-cko-c-18-verzia-4.zip" TargetMode="External"/><Relationship Id="rId10" Type="http://schemas.openxmlformats.org/officeDocument/2006/relationships/endnotes" Target="endnotes.xml"/><Relationship Id="rId19" Type="http://schemas.openxmlformats.org/officeDocument/2006/relationships/hyperlink" Target="http://www.employment.gov.sk/filemanager/opatrenie-248_2012zz.pdf"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mailto:vo.sep@minv.sk" TargetMode="External"/><Relationship Id="rId27" Type="http://schemas.openxmlformats.org/officeDocument/2006/relationships/hyperlink" Target="mailto:zakazkycko@vlada.gov.sk"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2.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C6C1179-C731-45A5-9925-ACEADDC76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150</Pages>
  <Words>76630</Words>
  <Characters>436791</Characters>
  <Application>Microsoft Office Word</Application>
  <DocSecurity>0</DocSecurity>
  <Lines>3639</Lines>
  <Paragraphs>1024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512397</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Zuzana Hušeková</cp:lastModifiedBy>
  <cp:revision>3</cp:revision>
  <dcterms:created xsi:type="dcterms:W3CDTF">2018-11-21T12:28:00Z</dcterms:created>
  <dcterms:modified xsi:type="dcterms:W3CDTF">2018-11-21T12:30:00Z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